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rsidRPr="00F219F2" w14:paraId="4B014E8C" w14:textId="77777777" w:rsidTr="00F320AA">
        <w:trPr>
          <w:cantSplit/>
        </w:trPr>
        <w:tc>
          <w:tcPr>
            <w:tcW w:w="1418" w:type="dxa"/>
            <w:vAlign w:val="center"/>
          </w:tcPr>
          <w:p w14:paraId="1A47EC11" w14:textId="77777777" w:rsidR="00F320AA" w:rsidRPr="00F219F2" w:rsidRDefault="00F320AA" w:rsidP="00F320AA">
            <w:pPr>
              <w:spacing w:before="0"/>
              <w:rPr>
                <w:rFonts w:ascii="Verdana" w:hAnsi="Verdana"/>
                <w:position w:val="6"/>
              </w:rPr>
            </w:pPr>
            <w:r w:rsidRPr="00F219F2">
              <w:rPr>
                <w:noProof/>
                <w:lang w:val="en-US"/>
              </w:rPr>
              <w:drawing>
                <wp:inline distT="0" distB="0" distL="0" distR="0" wp14:anchorId="5CAD33CB" wp14:editId="7BA8DF9D">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43804DE" w14:textId="77777777" w:rsidR="00F320AA" w:rsidRPr="00F219F2" w:rsidRDefault="00F320AA" w:rsidP="00F320AA">
            <w:pPr>
              <w:spacing w:before="400" w:after="48" w:line="240" w:lineRule="atLeast"/>
              <w:rPr>
                <w:rFonts w:ascii="Verdana" w:hAnsi="Verdana"/>
                <w:position w:val="6"/>
              </w:rPr>
            </w:pPr>
            <w:r w:rsidRPr="00F219F2">
              <w:rPr>
                <w:rFonts w:ascii="Verdana" w:hAnsi="Verdana" w:cs="Times"/>
                <w:b/>
                <w:position w:val="6"/>
                <w:sz w:val="22"/>
                <w:szCs w:val="22"/>
              </w:rPr>
              <w:t>World Radiocommunication Conference (WRC-23)</w:t>
            </w:r>
            <w:r w:rsidRPr="00F219F2">
              <w:rPr>
                <w:rFonts w:ascii="Verdana" w:hAnsi="Verdana" w:cs="Times"/>
                <w:b/>
                <w:position w:val="6"/>
                <w:sz w:val="26"/>
                <w:szCs w:val="26"/>
              </w:rPr>
              <w:br/>
            </w:r>
            <w:r w:rsidRPr="00F219F2">
              <w:rPr>
                <w:rFonts w:ascii="Verdana" w:hAnsi="Verdana"/>
                <w:b/>
                <w:bCs/>
                <w:position w:val="6"/>
                <w:sz w:val="18"/>
                <w:szCs w:val="18"/>
                <w:lang w:val="en-US"/>
              </w:rPr>
              <w:t>Dubai, 20 November - 15 December 2023</w:t>
            </w:r>
          </w:p>
        </w:tc>
        <w:tc>
          <w:tcPr>
            <w:tcW w:w="1951" w:type="dxa"/>
            <w:vAlign w:val="center"/>
          </w:tcPr>
          <w:p w14:paraId="041F9770" w14:textId="77777777" w:rsidR="00F320AA" w:rsidRPr="00F219F2" w:rsidRDefault="00F320AA" w:rsidP="00F320AA">
            <w:pPr>
              <w:spacing w:before="0" w:line="240" w:lineRule="atLeast"/>
            </w:pPr>
            <w:r w:rsidRPr="00F219F2">
              <w:rPr>
                <w:noProof/>
              </w:rPr>
              <w:drawing>
                <wp:inline distT="0" distB="0" distL="0" distR="0" wp14:anchorId="18978751" wp14:editId="082EFCE1">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F219F2" w14:paraId="2DA2B81B" w14:textId="77777777">
        <w:trPr>
          <w:cantSplit/>
        </w:trPr>
        <w:tc>
          <w:tcPr>
            <w:tcW w:w="6911" w:type="dxa"/>
            <w:gridSpan w:val="2"/>
            <w:tcBorders>
              <w:bottom w:val="single" w:sz="12" w:space="0" w:color="auto"/>
            </w:tcBorders>
          </w:tcPr>
          <w:p w14:paraId="0C2F26CE" w14:textId="77777777" w:rsidR="00A066F1" w:rsidRPr="00F219F2"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7F06D6E" w14:textId="77777777" w:rsidR="00A066F1" w:rsidRPr="00F219F2" w:rsidRDefault="00A066F1" w:rsidP="00A066F1">
            <w:pPr>
              <w:spacing w:before="0" w:line="240" w:lineRule="atLeast"/>
              <w:rPr>
                <w:rFonts w:ascii="Verdana" w:hAnsi="Verdana"/>
                <w:szCs w:val="24"/>
              </w:rPr>
            </w:pPr>
          </w:p>
        </w:tc>
      </w:tr>
      <w:tr w:rsidR="00A066F1" w:rsidRPr="00F219F2" w14:paraId="0C465997" w14:textId="77777777">
        <w:trPr>
          <w:cantSplit/>
        </w:trPr>
        <w:tc>
          <w:tcPr>
            <w:tcW w:w="6911" w:type="dxa"/>
            <w:gridSpan w:val="2"/>
            <w:tcBorders>
              <w:top w:val="single" w:sz="12" w:space="0" w:color="auto"/>
            </w:tcBorders>
          </w:tcPr>
          <w:p w14:paraId="567D9E8D" w14:textId="77777777" w:rsidR="00A066F1" w:rsidRPr="00F219F2"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2C3870A6" w14:textId="77777777" w:rsidR="00A066F1" w:rsidRPr="00F219F2" w:rsidRDefault="00A066F1" w:rsidP="00A066F1">
            <w:pPr>
              <w:spacing w:before="0" w:line="240" w:lineRule="atLeast"/>
              <w:rPr>
                <w:rFonts w:ascii="Verdana" w:hAnsi="Verdana"/>
                <w:sz w:val="20"/>
              </w:rPr>
            </w:pPr>
          </w:p>
        </w:tc>
      </w:tr>
      <w:tr w:rsidR="00A066F1" w:rsidRPr="00721FD4" w14:paraId="7617F983" w14:textId="77777777">
        <w:trPr>
          <w:cantSplit/>
          <w:trHeight w:val="23"/>
        </w:trPr>
        <w:tc>
          <w:tcPr>
            <w:tcW w:w="6911" w:type="dxa"/>
            <w:gridSpan w:val="2"/>
            <w:shd w:val="clear" w:color="auto" w:fill="auto"/>
          </w:tcPr>
          <w:p w14:paraId="01E79BB3" w14:textId="77777777" w:rsidR="00A066F1" w:rsidRPr="00F219F2"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F219F2">
              <w:rPr>
                <w:rFonts w:ascii="Verdana" w:hAnsi="Verdana"/>
                <w:sz w:val="20"/>
                <w:szCs w:val="20"/>
              </w:rPr>
              <w:t>PLENARY MEETING</w:t>
            </w:r>
          </w:p>
        </w:tc>
        <w:tc>
          <w:tcPr>
            <w:tcW w:w="3120" w:type="dxa"/>
            <w:gridSpan w:val="2"/>
          </w:tcPr>
          <w:p w14:paraId="2D4CCB17" w14:textId="7C04F29A" w:rsidR="00A066F1" w:rsidRPr="00721FD4" w:rsidRDefault="00721FD4" w:rsidP="00AA666F">
            <w:pPr>
              <w:tabs>
                <w:tab w:val="left" w:pos="851"/>
              </w:tabs>
              <w:spacing w:before="0" w:line="240" w:lineRule="atLeast"/>
              <w:rPr>
                <w:rFonts w:ascii="Verdana" w:hAnsi="Verdana"/>
                <w:sz w:val="20"/>
                <w:lang w:val="it-CH"/>
              </w:rPr>
            </w:pPr>
            <w:r w:rsidRPr="006707DD">
              <w:rPr>
                <w:rFonts w:ascii="Verdana" w:hAnsi="Verdana"/>
                <w:b/>
                <w:sz w:val="20"/>
                <w:lang w:val="it-CH"/>
              </w:rPr>
              <w:t xml:space="preserve">Doc. </w:t>
            </w:r>
            <w:proofErr w:type="gramStart"/>
            <w:r w:rsidRPr="006707DD">
              <w:rPr>
                <w:rFonts w:ascii="Verdana" w:hAnsi="Verdana"/>
                <w:b/>
                <w:sz w:val="20"/>
                <w:lang w:val="it-CH"/>
              </w:rPr>
              <w:t>CPG(</w:t>
            </w:r>
            <w:proofErr w:type="gramEnd"/>
            <w:r w:rsidRPr="006707DD">
              <w:rPr>
                <w:rFonts w:ascii="Verdana" w:hAnsi="Verdana"/>
                <w:b/>
                <w:sz w:val="20"/>
                <w:lang w:val="it-CH"/>
              </w:rPr>
              <w:t>23)0</w:t>
            </w:r>
            <w:r w:rsidR="00FB2FEA">
              <w:rPr>
                <w:rFonts w:ascii="Verdana" w:hAnsi="Verdana"/>
                <w:b/>
                <w:sz w:val="20"/>
                <w:lang w:val="it-CH"/>
              </w:rPr>
              <w:t>36</w:t>
            </w:r>
            <w:r w:rsidRPr="006707DD">
              <w:rPr>
                <w:rFonts w:ascii="Verdana" w:hAnsi="Verdana"/>
                <w:b/>
                <w:sz w:val="20"/>
                <w:lang w:val="it-CH"/>
              </w:rPr>
              <w:t xml:space="preserve"> ANNEX</w:t>
            </w:r>
            <w:r>
              <w:rPr>
                <w:rFonts w:ascii="Verdana" w:hAnsi="Verdana"/>
                <w:b/>
                <w:sz w:val="20"/>
                <w:lang w:val="it-CH"/>
              </w:rPr>
              <w:t xml:space="preserve"> V-22D3</w:t>
            </w:r>
            <w:r w:rsidRPr="00721FD4">
              <w:rPr>
                <w:rFonts w:ascii="Verdana" w:hAnsi="Verdana"/>
                <w:b/>
                <w:sz w:val="20"/>
                <w:lang w:val="it-CH"/>
              </w:rPr>
              <w:br/>
            </w:r>
            <w:r w:rsidR="00E55816" w:rsidRPr="00721FD4">
              <w:rPr>
                <w:rFonts w:ascii="Verdana" w:hAnsi="Verdana"/>
                <w:b/>
                <w:sz w:val="20"/>
                <w:lang w:val="it-CH"/>
              </w:rPr>
              <w:t>Addendum 6 to</w:t>
            </w:r>
            <w:r w:rsidR="00E55816" w:rsidRPr="00721FD4">
              <w:rPr>
                <w:rFonts w:ascii="Verdana" w:hAnsi="Verdana"/>
                <w:b/>
                <w:sz w:val="20"/>
                <w:lang w:val="it-CH"/>
              </w:rPr>
              <w:br/>
              <w:t xml:space="preserve">Document </w:t>
            </w:r>
            <w:r w:rsidR="001E61A3" w:rsidRPr="00721FD4">
              <w:rPr>
                <w:rFonts w:ascii="Verdana" w:hAnsi="Verdana"/>
                <w:b/>
                <w:sz w:val="20"/>
                <w:lang w:val="it-CH"/>
              </w:rPr>
              <w:t>XXXX</w:t>
            </w:r>
            <w:r w:rsidR="00E55816" w:rsidRPr="00721FD4">
              <w:rPr>
                <w:rFonts w:ascii="Verdana" w:hAnsi="Verdana"/>
                <w:b/>
                <w:sz w:val="20"/>
                <w:lang w:val="it-CH"/>
              </w:rPr>
              <w:t>(Add.22)</w:t>
            </w:r>
            <w:r w:rsidR="00A066F1" w:rsidRPr="00721FD4">
              <w:rPr>
                <w:rFonts w:ascii="Verdana" w:hAnsi="Verdana"/>
                <w:b/>
                <w:sz w:val="20"/>
                <w:lang w:val="it-CH"/>
              </w:rPr>
              <w:t>-</w:t>
            </w:r>
            <w:r w:rsidR="005E10C9" w:rsidRPr="00721FD4">
              <w:rPr>
                <w:rFonts w:ascii="Verdana" w:hAnsi="Verdana"/>
                <w:b/>
                <w:sz w:val="20"/>
                <w:lang w:val="it-CH"/>
              </w:rPr>
              <w:t>E</w:t>
            </w:r>
          </w:p>
        </w:tc>
      </w:tr>
      <w:tr w:rsidR="00A066F1" w:rsidRPr="00F219F2" w14:paraId="33B47007" w14:textId="77777777">
        <w:trPr>
          <w:cantSplit/>
          <w:trHeight w:val="23"/>
        </w:trPr>
        <w:tc>
          <w:tcPr>
            <w:tcW w:w="6911" w:type="dxa"/>
            <w:gridSpan w:val="2"/>
            <w:shd w:val="clear" w:color="auto" w:fill="auto"/>
          </w:tcPr>
          <w:p w14:paraId="10CC045D" w14:textId="77777777" w:rsidR="00A066F1" w:rsidRPr="00721FD4" w:rsidRDefault="00A066F1" w:rsidP="00A066F1">
            <w:pPr>
              <w:tabs>
                <w:tab w:val="left" w:pos="851"/>
              </w:tabs>
              <w:spacing w:before="0" w:line="240" w:lineRule="atLeast"/>
              <w:rPr>
                <w:rFonts w:ascii="Verdana" w:hAnsi="Verdana"/>
                <w:b/>
                <w:sz w:val="20"/>
                <w:lang w:val="it-CH"/>
              </w:rPr>
            </w:pPr>
            <w:bookmarkStart w:id="2" w:name="ddate" w:colFirst="1" w:colLast="1"/>
            <w:bookmarkStart w:id="3" w:name="dblank" w:colFirst="0" w:colLast="0"/>
            <w:bookmarkEnd w:id="0"/>
            <w:bookmarkEnd w:id="1"/>
          </w:p>
        </w:tc>
        <w:tc>
          <w:tcPr>
            <w:tcW w:w="3120" w:type="dxa"/>
            <w:gridSpan w:val="2"/>
          </w:tcPr>
          <w:p w14:paraId="7DD01B4E" w14:textId="77777777" w:rsidR="00A066F1" w:rsidRPr="00F219F2" w:rsidRDefault="00420873" w:rsidP="00A066F1">
            <w:pPr>
              <w:tabs>
                <w:tab w:val="left" w:pos="993"/>
              </w:tabs>
              <w:spacing w:before="0"/>
              <w:rPr>
                <w:rFonts w:ascii="Verdana" w:hAnsi="Verdana"/>
                <w:sz w:val="20"/>
              </w:rPr>
            </w:pPr>
            <w:r w:rsidRPr="00F219F2">
              <w:rPr>
                <w:rFonts w:ascii="Verdana" w:hAnsi="Verdana"/>
                <w:b/>
                <w:sz w:val="20"/>
              </w:rPr>
              <w:t>25 April 2023</w:t>
            </w:r>
          </w:p>
        </w:tc>
      </w:tr>
      <w:tr w:rsidR="00A066F1" w:rsidRPr="00F219F2" w14:paraId="4860AF53" w14:textId="77777777">
        <w:trPr>
          <w:cantSplit/>
          <w:trHeight w:val="23"/>
        </w:trPr>
        <w:tc>
          <w:tcPr>
            <w:tcW w:w="6911" w:type="dxa"/>
            <w:gridSpan w:val="2"/>
            <w:shd w:val="clear" w:color="auto" w:fill="auto"/>
          </w:tcPr>
          <w:p w14:paraId="2C3A9D94" w14:textId="77777777" w:rsidR="00A066F1" w:rsidRPr="00F219F2"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5FBBF2DB" w14:textId="77777777" w:rsidR="00A066F1" w:rsidRPr="00F219F2" w:rsidRDefault="00E55816" w:rsidP="00A066F1">
            <w:pPr>
              <w:tabs>
                <w:tab w:val="left" w:pos="993"/>
              </w:tabs>
              <w:spacing w:before="0"/>
              <w:rPr>
                <w:rFonts w:ascii="Verdana" w:hAnsi="Verdana"/>
                <w:b/>
                <w:sz w:val="20"/>
              </w:rPr>
            </w:pPr>
            <w:r w:rsidRPr="00F219F2">
              <w:rPr>
                <w:rFonts w:ascii="Verdana" w:hAnsi="Verdana"/>
                <w:b/>
                <w:sz w:val="20"/>
              </w:rPr>
              <w:t>Original: English</w:t>
            </w:r>
          </w:p>
        </w:tc>
      </w:tr>
      <w:tr w:rsidR="00A066F1" w:rsidRPr="00F219F2" w14:paraId="783B4620" w14:textId="77777777" w:rsidTr="00025864">
        <w:trPr>
          <w:cantSplit/>
          <w:trHeight w:val="23"/>
        </w:trPr>
        <w:tc>
          <w:tcPr>
            <w:tcW w:w="10031" w:type="dxa"/>
            <w:gridSpan w:val="4"/>
            <w:shd w:val="clear" w:color="auto" w:fill="auto"/>
          </w:tcPr>
          <w:p w14:paraId="4032CEFB" w14:textId="77777777" w:rsidR="00A066F1" w:rsidRPr="00F219F2" w:rsidRDefault="00A066F1" w:rsidP="00A066F1">
            <w:pPr>
              <w:tabs>
                <w:tab w:val="left" w:pos="993"/>
              </w:tabs>
              <w:spacing w:before="0"/>
              <w:rPr>
                <w:rFonts w:ascii="Verdana" w:hAnsi="Verdana"/>
                <w:b/>
                <w:sz w:val="20"/>
              </w:rPr>
            </w:pPr>
          </w:p>
        </w:tc>
      </w:tr>
      <w:tr w:rsidR="00E55816" w:rsidRPr="00F219F2" w14:paraId="786D66CA" w14:textId="77777777" w:rsidTr="00025864">
        <w:trPr>
          <w:cantSplit/>
          <w:trHeight w:val="23"/>
        </w:trPr>
        <w:tc>
          <w:tcPr>
            <w:tcW w:w="10031" w:type="dxa"/>
            <w:gridSpan w:val="4"/>
            <w:shd w:val="clear" w:color="auto" w:fill="auto"/>
          </w:tcPr>
          <w:p w14:paraId="14FE3CC1" w14:textId="77777777" w:rsidR="00E55816" w:rsidRPr="00F219F2" w:rsidRDefault="00884D60" w:rsidP="00E55816">
            <w:pPr>
              <w:pStyle w:val="Source"/>
            </w:pPr>
            <w:r w:rsidRPr="00F219F2">
              <w:t>European Common Proposals</w:t>
            </w:r>
          </w:p>
        </w:tc>
      </w:tr>
      <w:tr w:rsidR="00E55816" w:rsidRPr="00F219F2" w14:paraId="533B0894" w14:textId="77777777" w:rsidTr="00025864">
        <w:trPr>
          <w:cantSplit/>
          <w:trHeight w:val="23"/>
        </w:trPr>
        <w:tc>
          <w:tcPr>
            <w:tcW w:w="10031" w:type="dxa"/>
            <w:gridSpan w:val="4"/>
            <w:shd w:val="clear" w:color="auto" w:fill="auto"/>
          </w:tcPr>
          <w:p w14:paraId="180D59CF" w14:textId="77777777" w:rsidR="00E55816" w:rsidRPr="00F219F2" w:rsidRDefault="007D5320" w:rsidP="00E55816">
            <w:pPr>
              <w:pStyle w:val="Title1"/>
            </w:pPr>
            <w:r w:rsidRPr="00F219F2">
              <w:t>Proposals for the work of the conference</w:t>
            </w:r>
          </w:p>
        </w:tc>
      </w:tr>
      <w:tr w:rsidR="00E55816" w:rsidRPr="00F219F2" w14:paraId="12A9E225" w14:textId="77777777" w:rsidTr="00025864">
        <w:trPr>
          <w:cantSplit/>
          <w:trHeight w:val="23"/>
        </w:trPr>
        <w:tc>
          <w:tcPr>
            <w:tcW w:w="10031" w:type="dxa"/>
            <w:gridSpan w:val="4"/>
            <w:shd w:val="clear" w:color="auto" w:fill="auto"/>
          </w:tcPr>
          <w:p w14:paraId="1AC50051" w14:textId="77777777" w:rsidR="00E55816" w:rsidRPr="00F219F2" w:rsidRDefault="00E55816" w:rsidP="00E55816">
            <w:pPr>
              <w:pStyle w:val="Title2"/>
            </w:pPr>
          </w:p>
        </w:tc>
      </w:tr>
      <w:tr w:rsidR="00A538A6" w:rsidRPr="00F219F2" w14:paraId="5771DED8" w14:textId="77777777" w:rsidTr="00025864">
        <w:trPr>
          <w:cantSplit/>
          <w:trHeight w:val="23"/>
        </w:trPr>
        <w:tc>
          <w:tcPr>
            <w:tcW w:w="10031" w:type="dxa"/>
            <w:gridSpan w:val="4"/>
            <w:shd w:val="clear" w:color="auto" w:fill="auto"/>
          </w:tcPr>
          <w:p w14:paraId="1A555A32" w14:textId="77777777" w:rsidR="00A538A6" w:rsidRPr="00F219F2" w:rsidRDefault="004B13CB" w:rsidP="004B13CB">
            <w:pPr>
              <w:pStyle w:val="Agendaitem"/>
            </w:pPr>
            <w:r w:rsidRPr="00F219F2">
              <w:t>Agenda item 7(D3)</w:t>
            </w:r>
          </w:p>
        </w:tc>
      </w:tr>
    </w:tbl>
    <w:bookmarkEnd w:id="4"/>
    <w:bookmarkEnd w:id="5"/>
    <w:p w14:paraId="467EE487" w14:textId="77777777" w:rsidR="00187BD9" w:rsidRPr="00F219F2" w:rsidRDefault="00CE1DDC" w:rsidP="007341B9">
      <w:r w:rsidRPr="00F219F2">
        <w:t>7</w:t>
      </w:r>
      <w:r w:rsidRPr="00F219F2">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F219F2">
        <w:rPr>
          <w:b/>
        </w:rPr>
        <w:t>86</w:t>
      </w:r>
      <w:r w:rsidRPr="00F219F2">
        <w:t xml:space="preserve"> </w:t>
      </w:r>
      <w:r w:rsidRPr="00F219F2">
        <w:rPr>
          <w:b/>
        </w:rPr>
        <w:t>(Rev.WRC</w:t>
      </w:r>
      <w:r w:rsidRPr="00F219F2">
        <w:rPr>
          <w:b/>
        </w:rPr>
        <w:noBreakHyphen/>
        <w:t>07)</w:t>
      </w:r>
      <w:r w:rsidRPr="00F219F2">
        <w:rPr>
          <w:bCs/>
        </w:rPr>
        <w:t>, in order to facilitate the rational, efficient and economical use of radio frequencies and any associated orbits, including the geostationary-satellite orbit;</w:t>
      </w:r>
    </w:p>
    <w:p w14:paraId="0D11E3A4" w14:textId="77777777" w:rsidR="00187BD9" w:rsidRPr="00F219F2" w:rsidRDefault="00CE1DDC" w:rsidP="009A5BC8">
      <w:r w:rsidRPr="00F219F2">
        <w:t xml:space="preserve">7(D3) </w:t>
      </w:r>
      <w:r w:rsidRPr="00F219F2">
        <w:tab/>
        <w:t>Topic D3 - BR reminders for BIU/BBIU</w:t>
      </w:r>
    </w:p>
    <w:p w14:paraId="6D8A5631" w14:textId="77777777" w:rsidR="001E2AB9" w:rsidRPr="00F219F2" w:rsidRDefault="001E2AB9" w:rsidP="001E2AB9">
      <w:pPr>
        <w:pStyle w:val="Headingb"/>
        <w:rPr>
          <w:lang w:val="en-US"/>
        </w:rPr>
      </w:pPr>
      <w:r w:rsidRPr="00F219F2">
        <w:rPr>
          <w:lang w:val="en-US"/>
        </w:rPr>
        <w:t>Introduction</w:t>
      </w:r>
    </w:p>
    <w:p w14:paraId="6F198212" w14:textId="77777777" w:rsidR="001E2AB9" w:rsidRPr="00F219F2" w:rsidRDefault="001E2AB9" w:rsidP="001E2AB9">
      <w:pPr>
        <w:pStyle w:val="NormalWeb"/>
        <w:shd w:val="clear" w:color="auto" w:fill="FFFFFF"/>
        <w:spacing w:before="120" w:beforeAutospacing="0" w:after="120" w:afterAutospacing="0"/>
      </w:pPr>
      <w:r w:rsidRPr="00F219F2">
        <w:t xml:space="preserve">This proposal addresses the establishment of reminders for confirming the bringing into use (or bringing back into use) of a satellite network or system under RR Nos. </w:t>
      </w:r>
      <w:r w:rsidRPr="00F219F2">
        <w:rPr>
          <w:b/>
          <w:bCs/>
        </w:rPr>
        <w:t>11.44B</w:t>
      </w:r>
      <w:r w:rsidRPr="00F219F2">
        <w:t xml:space="preserve">, </w:t>
      </w:r>
      <w:r w:rsidRPr="00F219F2">
        <w:rPr>
          <w:b/>
          <w:bCs/>
        </w:rPr>
        <w:t>11.44C</w:t>
      </w:r>
      <w:r w:rsidRPr="00F219F2">
        <w:t xml:space="preserve">, </w:t>
      </w:r>
      <w:r w:rsidRPr="00F219F2">
        <w:rPr>
          <w:b/>
          <w:bCs/>
        </w:rPr>
        <w:t xml:space="preserve">11.49 </w:t>
      </w:r>
      <w:r w:rsidRPr="00F219F2">
        <w:t>(</w:t>
      </w:r>
      <w:r w:rsidRPr="00F219F2">
        <w:rPr>
          <w:b/>
          <w:bCs/>
        </w:rPr>
        <w:t>11.49.1</w:t>
      </w:r>
      <w:r w:rsidRPr="00F219F2">
        <w:t xml:space="preserve"> and</w:t>
      </w:r>
      <w:r w:rsidRPr="00F219F2">
        <w:rPr>
          <w:b/>
          <w:bCs/>
        </w:rPr>
        <w:t xml:space="preserve"> 11.49.2</w:t>
      </w:r>
      <w:r w:rsidRPr="00F219F2">
        <w:t xml:space="preserve">), RR Appendices </w:t>
      </w:r>
      <w:r w:rsidRPr="00F219F2">
        <w:rPr>
          <w:b/>
          <w:bCs/>
        </w:rPr>
        <w:t>30/30A</w:t>
      </w:r>
      <w:r w:rsidRPr="00F219F2">
        <w:t xml:space="preserve"> §5.2.10 (20</w:t>
      </w:r>
      <w:r w:rsidRPr="00F219F2">
        <w:rPr>
          <w:i/>
          <w:iCs/>
        </w:rPr>
        <w:t>bis</w:t>
      </w:r>
      <w:r w:rsidRPr="00F219F2">
        <w:t xml:space="preserve"> and 24</w:t>
      </w:r>
      <w:r w:rsidRPr="00F219F2">
        <w:rPr>
          <w:i/>
          <w:iCs/>
        </w:rPr>
        <w:t>bis</w:t>
      </w:r>
      <w:r w:rsidRPr="00F219F2">
        <w:t xml:space="preserve">) and RR Appendix </w:t>
      </w:r>
      <w:r w:rsidRPr="00F219F2">
        <w:rPr>
          <w:b/>
          <w:bCs/>
        </w:rPr>
        <w:t>30B</w:t>
      </w:r>
      <w:r w:rsidRPr="00F219F2">
        <w:t xml:space="preserve"> §8.17 (14</w:t>
      </w:r>
      <w:r w:rsidRPr="00F219F2">
        <w:rPr>
          <w:i/>
          <w:iCs/>
        </w:rPr>
        <w:t>ter</w:t>
      </w:r>
      <w:r w:rsidRPr="00F219F2">
        <w:t>).</w:t>
      </w:r>
    </w:p>
    <w:p w14:paraId="409FEF70" w14:textId="77777777" w:rsidR="001E2AB9" w:rsidRPr="00F219F2" w:rsidRDefault="001E2AB9" w:rsidP="001E2AB9">
      <w:r w:rsidRPr="00F219F2">
        <w:t xml:space="preserve">To assist administrations in managing their ITU satellite system filings under the Radio Regulations, WRCs and the RRB have, over time, included in the RR or Rules of Procedures reminders for most of the provisions in the RR with strict time limits for submission of mandatory information. </w:t>
      </w:r>
    </w:p>
    <w:p w14:paraId="52B1821D" w14:textId="77777777" w:rsidR="001E2AB9" w:rsidRPr="00F219F2" w:rsidRDefault="001E2AB9" w:rsidP="001E2AB9">
      <w:r w:rsidRPr="00F219F2">
        <w:t xml:space="preserve">These reminders exist for most key provisions of the RR but one critical time limit does not yet include a formal BR reminder. This is the confirmation of bringing into use or bringing back into use of frequency assignments under RR Nos. </w:t>
      </w:r>
      <w:r w:rsidRPr="00F219F2">
        <w:rPr>
          <w:b/>
          <w:bCs/>
        </w:rPr>
        <w:t>11.44B</w:t>
      </w:r>
      <w:r w:rsidRPr="00F219F2">
        <w:t xml:space="preserve">, </w:t>
      </w:r>
      <w:r w:rsidRPr="00F219F2">
        <w:rPr>
          <w:b/>
          <w:bCs/>
        </w:rPr>
        <w:t>11.44C</w:t>
      </w:r>
      <w:r w:rsidRPr="00F219F2">
        <w:t xml:space="preserve">, </w:t>
      </w:r>
      <w:r w:rsidRPr="00F219F2">
        <w:rPr>
          <w:b/>
          <w:bCs/>
        </w:rPr>
        <w:t xml:space="preserve">11.49 </w:t>
      </w:r>
      <w:r w:rsidRPr="00F219F2">
        <w:t>(</w:t>
      </w:r>
      <w:r w:rsidRPr="00F219F2">
        <w:rPr>
          <w:b/>
          <w:bCs/>
        </w:rPr>
        <w:t>11.49.1</w:t>
      </w:r>
      <w:r w:rsidRPr="00F219F2">
        <w:t xml:space="preserve"> and </w:t>
      </w:r>
      <w:r w:rsidRPr="00F219F2">
        <w:rPr>
          <w:b/>
          <w:bCs/>
        </w:rPr>
        <w:t>11.49.2</w:t>
      </w:r>
      <w:r w:rsidRPr="00F219F2">
        <w:t xml:space="preserve">), RR Appendices </w:t>
      </w:r>
      <w:r w:rsidRPr="00F219F2">
        <w:rPr>
          <w:b/>
          <w:bCs/>
        </w:rPr>
        <w:t>30/30A</w:t>
      </w:r>
      <w:r w:rsidRPr="00F219F2">
        <w:t xml:space="preserve"> §5.2.10 (20</w:t>
      </w:r>
      <w:r w:rsidRPr="00F219F2">
        <w:rPr>
          <w:i/>
          <w:iCs/>
        </w:rPr>
        <w:t>bis</w:t>
      </w:r>
      <w:r w:rsidRPr="00F219F2">
        <w:t xml:space="preserve"> and 24</w:t>
      </w:r>
      <w:r w:rsidRPr="00F219F2">
        <w:rPr>
          <w:i/>
          <w:iCs/>
        </w:rPr>
        <w:t>bis</w:t>
      </w:r>
      <w:r w:rsidRPr="00F219F2">
        <w:t xml:space="preserve">) and RR Appendix </w:t>
      </w:r>
      <w:r w:rsidRPr="00F219F2">
        <w:rPr>
          <w:b/>
          <w:bCs/>
        </w:rPr>
        <w:t>30B</w:t>
      </w:r>
      <w:r w:rsidRPr="00F219F2">
        <w:t xml:space="preserve"> §8.17 (14</w:t>
      </w:r>
      <w:r w:rsidRPr="00F219F2">
        <w:rPr>
          <w:i/>
          <w:iCs/>
        </w:rPr>
        <w:t>ter</w:t>
      </w:r>
      <w:r w:rsidRPr="00F219F2">
        <w:t>) where the notifying administration shall inform the Bureau within 30 days of the end of the 90-day period after the bringing into use or bringing back into use that a space station having the capability to transmit or receive on that assigned frequency, has been deployed and maintained at the notified orbital position or one of the notified orbital planes, as appropriate, for a continuous period of 90 days.</w:t>
      </w:r>
    </w:p>
    <w:p w14:paraId="7ED977FC" w14:textId="77777777" w:rsidR="001E2AB9" w:rsidRPr="00F219F2" w:rsidRDefault="001E2AB9" w:rsidP="001E2AB9">
      <w:r w:rsidRPr="00F219F2">
        <w:lastRenderedPageBreak/>
        <w:t xml:space="preserve">The BR, as an internal practice, has been sending a message recalling the 90-day obligation under RR Nos. </w:t>
      </w:r>
      <w:r w:rsidRPr="00F219F2">
        <w:rPr>
          <w:b/>
          <w:bCs/>
        </w:rPr>
        <w:t>11.44B</w:t>
      </w:r>
      <w:r w:rsidRPr="00F219F2">
        <w:t xml:space="preserve"> or </w:t>
      </w:r>
      <w:r w:rsidRPr="00F219F2">
        <w:rPr>
          <w:b/>
          <w:bCs/>
        </w:rPr>
        <w:t>11.44C</w:t>
      </w:r>
      <w:r w:rsidRPr="00F219F2">
        <w:t xml:space="preserve"> to administrations informing them of their satellite system bringing into use. </w:t>
      </w:r>
    </w:p>
    <w:p w14:paraId="77DCFC80" w14:textId="77777777" w:rsidR="001E2AB9" w:rsidRPr="00F219F2" w:rsidRDefault="001E2AB9" w:rsidP="001E2AB9">
      <w:r w:rsidRPr="00F219F2">
        <w:t xml:space="preserve">It is proposed to formalize this BR internal practice by amending the RR with footnotes to RR </w:t>
      </w:r>
      <w:r w:rsidRPr="00F219F2">
        <w:rPr>
          <w:color w:val="201F1E"/>
        </w:rPr>
        <w:t xml:space="preserve">Nos. </w:t>
      </w:r>
      <w:r w:rsidRPr="00F219F2">
        <w:rPr>
          <w:b/>
          <w:bCs/>
          <w:color w:val="201F1E"/>
        </w:rPr>
        <w:t>11.44B</w:t>
      </w:r>
      <w:r w:rsidRPr="00F219F2">
        <w:rPr>
          <w:color w:val="201F1E"/>
        </w:rPr>
        <w:t xml:space="preserve">, </w:t>
      </w:r>
      <w:r w:rsidRPr="00F219F2">
        <w:rPr>
          <w:b/>
          <w:bCs/>
          <w:color w:val="201F1E"/>
        </w:rPr>
        <w:t>11.44C</w:t>
      </w:r>
      <w:r w:rsidRPr="00F219F2">
        <w:rPr>
          <w:color w:val="201F1E"/>
        </w:rPr>
        <w:t xml:space="preserve">, </w:t>
      </w:r>
      <w:r w:rsidRPr="00F219F2">
        <w:rPr>
          <w:b/>
          <w:bCs/>
          <w:color w:val="201F1E"/>
        </w:rPr>
        <w:t>11.49</w:t>
      </w:r>
      <w:r w:rsidRPr="00F219F2">
        <w:rPr>
          <w:color w:val="201F1E"/>
        </w:rPr>
        <w:t xml:space="preserve">, </w:t>
      </w:r>
      <w:r w:rsidRPr="00F219F2">
        <w:t xml:space="preserve">RR Appendices </w:t>
      </w:r>
      <w:r w:rsidRPr="00F219F2">
        <w:rPr>
          <w:b/>
          <w:bCs/>
        </w:rPr>
        <w:t>30/30A</w:t>
      </w:r>
      <w:r w:rsidRPr="00F219F2">
        <w:t xml:space="preserve"> §5.2.10, and RR Appendix </w:t>
      </w:r>
      <w:r w:rsidRPr="00F219F2">
        <w:rPr>
          <w:b/>
          <w:bCs/>
        </w:rPr>
        <w:t>30B</w:t>
      </w:r>
      <w:r w:rsidRPr="00F219F2">
        <w:t xml:space="preserve"> §8.17</w:t>
      </w:r>
      <w:r w:rsidRPr="00F219F2">
        <w:rPr>
          <w:b/>
          <w:bCs/>
          <w:color w:val="201F1E"/>
        </w:rPr>
        <w:t xml:space="preserve"> </w:t>
      </w:r>
      <w:r w:rsidRPr="00F219F2">
        <w:rPr>
          <w:color w:val="201F1E"/>
        </w:rPr>
        <w:t xml:space="preserve">providing a formal reminder of the deadline for informing the Bureau of completion of BIU/BBIU in cases not subject to RR No. </w:t>
      </w:r>
      <w:r w:rsidRPr="00F219F2">
        <w:rPr>
          <w:b/>
          <w:bCs/>
          <w:color w:val="201F1E"/>
        </w:rPr>
        <w:t>11.47</w:t>
      </w:r>
      <w:r w:rsidRPr="00F219F2">
        <w:rPr>
          <w:color w:val="201F1E"/>
        </w:rPr>
        <w:t xml:space="preserve"> or </w:t>
      </w:r>
      <w:r w:rsidRPr="00F219F2">
        <w:t xml:space="preserve">RR Appendices </w:t>
      </w:r>
      <w:r w:rsidRPr="00F219F2">
        <w:rPr>
          <w:b/>
          <w:bCs/>
        </w:rPr>
        <w:t>30/30A</w:t>
      </w:r>
      <w:r w:rsidRPr="00F219F2">
        <w:t xml:space="preserve"> §5.2.7 or RR Appendix </w:t>
      </w:r>
      <w:r w:rsidRPr="00F219F2">
        <w:rPr>
          <w:b/>
          <w:bCs/>
        </w:rPr>
        <w:t>30B</w:t>
      </w:r>
      <w:r w:rsidRPr="00F219F2">
        <w:t xml:space="preserve"> §8.16</w:t>
      </w:r>
      <w:r w:rsidRPr="00F219F2">
        <w:rPr>
          <w:color w:val="000000" w:themeColor="text1"/>
        </w:rPr>
        <w:t>, as applicable,</w:t>
      </w:r>
      <w:r w:rsidRPr="00F219F2">
        <w:rPr>
          <w:color w:val="201F1E"/>
        </w:rPr>
        <w:t xml:space="preserve"> and for bringing into use or bringing back into use initiated within 120 days of the end of the regulatory deadline to be sent by the Bureau to the notifying administration.</w:t>
      </w:r>
    </w:p>
    <w:p w14:paraId="73CFA160" w14:textId="77777777" w:rsidR="001E2AB9" w:rsidRPr="00F219F2" w:rsidRDefault="001E2AB9" w:rsidP="001E2AB9">
      <w:pPr>
        <w:pStyle w:val="Headingb"/>
        <w:rPr>
          <w:lang w:val="en-GB"/>
        </w:rPr>
      </w:pPr>
      <w:r w:rsidRPr="00F219F2">
        <w:rPr>
          <w:lang w:val="en-GB"/>
        </w:rPr>
        <w:t>Proposals</w:t>
      </w:r>
    </w:p>
    <w:p w14:paraId="55304BF9" w14:textId="77777777" w:rsidR="00187BD9" w:rsidRPr="00721FD4" w:rsidRDefault="00187BD9" w:rsidP="00187BD9">
      <w:pPr>
        <w:tabs>
          <w:tab w:val="clear" w:pos="1134"/>
          <w:tab w:val="clear" w:pos="1871"/>
          <w:tab w:val="clear" w:pos="2268"/>
        </w:tabs>
        <w:overflowPunct/>
        <w:autoSpaceDE/>
        <w:autoSpaceDN/>
        <w:adjustRightInd/>
        <w:spacing w:before="0"/>
        <w:textAlignment w:val="auto"/>
        <w:rPr>
          <w:lang w:val="en-US"/>
        </w:rPr>
      </w:pPr>
      <w:r w:rsidRPr="00721FD4">
        <w:rPr>
          <w:lang w:val="en-US"/>
        </w:rPr>
        <w:br w:type="page"/>
      </w:r>
    </w:p>
    <w:p w14:paraId="38DF69D3" w14:textId="77777777" w:rsidR="007F1392" w:rsidRPr="00F219F2" w:rsidRDefault="00CE1DDC" w:rsidP="007F1392">
      <w:pPr>
        <w:pStyle w:val="ArtNo"/>
      </w:pPr>
      <w:bookmarkStart w:id="6" w:name="_Toc327956595"/>
      <w:bookmarkStart w:id="7" w:name="_Toc35789193"/>
      <w:bookmarkStart w:id="8" w:name="_Toc35856890"/>
      <w:bookmarkStart w:id="9" w:name="_Toc35877524"/>
      <w:bookmarkStart w:id="10" w:name="_Toc35963465"/>
      <w:bookmarkStart w:id="11" w:name="_Toc42842396"/>
      <w:r w:rsidRPr="00F219F2">
        <w:lastRenderedPageBreak/>
        <w:t xml:space="preserve">ARTICLE </w:t>
      </w:r>
      <w:r w:rsidRPr="00F219F2">
        <w:rPr>
          <w:rStyle w:val="href"/>
        </w:rPr>
        <w:t>11</w:t>
      </w:r>
      <w:bookmarkEnd w:id="6"/>
      <w:bookmarkEnd w:id="7"/>
      <w:bookmarkEnd w:id="8"/>
      <w:bookmarkEnd w:id="9"/>
      <w:bookmarkEnd w:id="10"/>
      <w:bookmarkEnd w:id="11"/>
    </w:p>
    <w:p w14:paraId="6DEB9060" w14:textId="77777777" w:rsidR="007F1392" w:rsidRPr="00F219F2" w:rsidRDefault="00CE1DDC" w:rsidP="007F1392">
      <w:pPr>
        <w:pStyle w:val="Arttitle"/>
        <w:spacing w:before="120"/>
        <w:rPr>
          <w:sz w:val="16"/>
          <w:szCs w:val="16"/>
        </w:rPr>
      </w:pPr>
      <w:bookmarkStart w:id="12" w:name="_Toc327956596"/>
      <w:bookmarkStart w:id="13" w:name="_Toc35789194"/>
      <w:bookmarkStart w:id="14" w:name="_Toc35856891"/>
      <w:bookmarkStart w:id="15" w:name="_Toc35877525"/>
      <w:bookmarkStart w:id="16" w:name="_Toc35963466"/>
      <w:bookmarkStart w:id="17" w:name="_Toc42842397"/>
      <w:r w:rsidRPr="00F219F2">
        <w:t xml:space="preserve">Notification and recording of frequency </w:t>
      </w:r>
      <w:r w:rsidRPr="00F219F2">
        <w:br/>
        <w:t>assignments</w:t>
      </w:r>
      <w:r w:rsidRPr="00F219F2">
        <w:rPr>
          <w:rStyle w:val="Appelnotedebasdep"/>
          <w:b w:val="0"/>
          <w:bCs/>
        </w:rPr>
        <w:t>1, 2, 3, 4, 5, 6, 7</w:t>
      </w:r>
      <w:r w:rsidRPr="00F219F2">
        <w:rPr>
          <w:b w:val="0"/>
          <w:bCs/>
          <w:sz w:val="16"/>
          <w:szCs w:val="16"/>
        </w:rPr>
        <w:t>    (WRC</w:t>
      </w:r>
      <w:r w:rsidRPr="00F219F2">
        <w:rPr>
          <w:b w:val="0"/>
          <w:bCs/>
          <w:sz w:val="16"/>
          <w:szCs w:val="16"/>
        </w:rPr>
        <w:noBreakHyphen/>
        <w:t>19)</w:t>
      </w:r>
      <w:bookmarkEnd w:id="12"/>
      <w:bookmarkEnd w:id="13"/>
      <w:bookmarkEnd w:id="14"/>
      <w:bookmarkEnd w:id="15"/>
      <w:bookmarkEnd w:id="16"/>
      <w:bookmarkEnd w:id="17"/>
    </w:p>
    <w:p w14:paraId="010EB315" w14:textId="77777777" w:rsidR="007F1392" w:rsidRPr="00F219F2" w:rsidRDefault="00CE1DDC" w:rsidP="007F1392">
      <w:pPr>
        <w:pStyle w:val="Section1"/>
        <w:keepNext/>
      </w:pPr>
      <w:r w:rsidRPr="00F219F2">
        <w:t xml:space="preserve">Section II − Examination of notices and recording of frequency assignments </w:t>
      </w:r>
      <w:r w:rsidRPr="00F219F2">
        <w:br/>
        <w:t>in the Master Register</w:t>
      </w:r>
    </w:p>
    <w:p w14:paraId="2BF8D804" w14:textId="2AD7EEC5" w:rsidR="00354F69" w:rsidRPr="00F219F2" w:rsidRDefault="00CE1DDC">
      <w:pPr>
        <w:pStyle w:val="Proposal"/>
      </w:pPr>
      <w:r w:rsidRPr="00F219F2">
        <w:t>MOD</w:t>
      </w:r>
      <w:r w:rsidRPr="00F219F2">
        <w:tab/>
        <w:t>EUR/</w:t>
      </w:r>
      <w:r w:rsidR="001E2AB9" w:rsidRPr="00F219F2">
        <w:t>XXXX</w:t>
      </w:r>
      <w:r w:rsidRPr="00F219F2">
        <w:t>A22A6/1</w:t>
      </w:r>
    </w:p>
    <w:p w14:paraId="0483CB74" w14:textId="7B44F26D" w:rsidR="007F1392" w:rsidRPr="00F219F2" w:rsidRDefault="00CE1DDC" w:rsidP="007F1392">
      <w:pPr>
        <w:keepNext/>
        <w:keepLines/>
        <w:rPr>
          <w:sz w:val="16"/>
          <w:szCs w:val="16"/>
        </w:rPr>
      </w:pPr>
      <w:r w:rsidRPr="00F219F2">
        <w:rPr>
          <w:rStyle w:val="Artdef"/>
        </w:rPr>
        <w:t>11.44B</w:t>
      </w:r>
      <w:r w:rsidRPr="00F219F2">
        <w:tab/>
      </w:r>
      <w:r w:rsidRPr="00F219F2">
        <w:tab/>
        <w:t>A frequency assignment to a space station in the geostationary-satellite orbit shall be considered as having been brought into use when a space station in the geostationary-satellite orbit with the capability of transmitting or receiving that frequency assignment has been deployed and maintained at the notified orbital position for a continuous period of 90 days. The notifying administration shall so inform the Bureau within 30 days from the end of the 90-day period</w:t>
      </w:r>
      <w:r w:rsidRPr="00F219F2">
        <w:rPr>
          <w:rStyle w:val="Appelnotedebasdep"/>
        </w:rPr>
        <w:t>25, 26</w:t>
      </w:r>
      <w:r w:rsidR="001E2AB9" w:rsidRPr="00F219F2">
        <w:rPr>
          <w:rStyle w:val="Appelnotedebasdep"/>
        </w:rPr>
        <w:t xml:space="preserve"> </w:t>
      </w:r>
      <w:ins w:id="18" w:author="Author2" w:date="2022-09-15T14:17:00Z">
        <w:r w:rsidR="001E2AB9" w:rsidRPr="00F219F2">
          <w:rPr>
            <w:rStyle w:val="Appelnotedebasdep"/>
          </w:rPr>
          <w:t>ADD26</w:t>
        </w:r>
        <w:r w:rsidR="001E2AB9" w:rsidRPr="00F219F2">
          <w:rPr>
            <w:rStyle w:val="Appelnotedebasdep"/>
            <w:i/>
            <w:iCs/>
          </w:rPr>
          <w:t>bis</w:t>
        </w:r>
      </w:ins>
      <w:r w:rsidRPr="00F219F2">
        <w:t>.</w:t>
      </w:r>
      <w:r w:rsidRPr="00F219F2">
        <w:rPr>
          <w:rFonts w:eastAsia="Batang"/>
        </w:rPr>
        <w:t xml:space="preserve"> On receipt of the information sent under this provision, the Bureau shall make that information available on the ITU website as soon as possible and shall publish it in the BR IFIC</w:t>
      </w:r>
      <w:r w:rsidRPr="00F219F2">
        <w:rPr>
          <w:rFonts w:eastAsia="Batang"/>
          <w:szCs w:val="24"/>
        </w:rPr>
        <w:t>.</w:t>
      </w:r>
      <w:r w:rsidRPr="00F219F2">
        <w:t xml:space="preserve"> Resolution </w:t>
      </w:r>
      <w:r w:rsidRPr="00F219F2">
        <w:rPr>
          <w:b/>
          <w:bCs/>
          <w:lang w:eastAsia="en-CA"/>
        </w:rPr>
        <w:t>40 (Rev.WRC</w:t>
      </w:r>
      <w:r w:rsidRPr="00F219F2">
        <w:rPr>
          <w:b/>
          <w:bCs/>
          <w:lang w:eastAsia="en-CA"/>
        </w:rPr>
        <w:noBreakHyphen/>
        <w:t xml:space="preserve">19) </w:t>
      </w:r>
      <w:r w:rsidRPr="00F219F2">
        <w:rPr>
          <w:bCs/>
          <w:lang w:eastAsia="en-CA"/>
        </w:rPr>
        <w:t>shall apply.</w:t>
      </w:r>
      <w:r w:rsidRPr="00F219F2">
        <w:rPr>
          <w:sz w:val="16"/>
          <w:szCs w:val="16"/>
        </w:rPr>
        <w:t>     (WRC</w:t>
      </w:r>
      <w:r w:rsidR="001E2AB9" w:rsidRPr="00F219F2">
        <w:rPr>
          <w:sz w:val="16"/>
          <w:szCs w:val="16"/>
        </w:rPr>
        <w:noBreakHyphen/>
      </w:r>
      <w:del w:id="19" w:author="Author2" w:date="2022-09-15T14:19:00Z">
        <w:r w:rsidR="001E2AB9" w:rsidRPr="00F219F2" w:rsidDel="002A705C">
          <w:rPr>
            <w:sz w:val="16"/>
            <w:szCs w:val="16"/>
          </w:rPr>
          <w:delText>19</w:delText>
        </w:r>
      </w:del>
      <w:ins w:id="20" w:author="Limousin, Catherine" w:date="2022-10-10T14:33:00Z">
        <w:r w:rsidR="001E2AB9" w:rsidRPr="00F219F2">
          <w:rPr>
            <w:sz w:val="16"/>
            <w:szCs w:val="16"/>
          </w:rPr>
          <w:t>23</w:t>
        </w:r>
      </w:ins>
      <w:r w:rsidRPr="00F219F2">
        <w:rPr>
          <w:sz w:val="16"/>
          <w:szCs w:val="16"/>
        </w:rPr>
        <w:t>)</w:t>
      </w:r>
    </w:p>
    <w:p w14:paraId="4F20D062" w14:textId="13FC7FFC" w:rsidR="00354F69" w:rsidRPr="00F219F2" w:rsidRDefault="00354F69">
      <w:pPr>
        <w:pStyle w:val="Reasons"/>
      </w:pPr>
    </w:p>
    <w:p w14:paraId="38E71A61" w14:textId="7A46473B" w:rsidR="00354F69" w:rsidRPr="00F219F2" w:rsidRDefault="00CE1DDC">
      <w:pPr>
        <w:pStyle w:val="Proposal"/>
      </w:pPr>
      <w:bookmarkStart w:id="21" w:name="_Hlk133482029"/>
      <w:r w:rsidRPr="00F219F2">
        <w:t>ADD</w:t>
      </w:r>
      <w:r w:rsidRPr="00F219F2">
        <w:tab/>
        <w:t>EUR/</w:t>
      </w:r>
      <w:r w:rsidR="001E2AB9" w:rsidRPr="00F219F2">
        <w:t>XXXX</w:t>
      </w:r>
      <w:r w:rsidRPr="00F219F2">
        <w:t>A22A6/2</w:t>
      </w:r>
      <w:bookmarkEnd w:id="21"/>
    </w:p>
    <w:p w14:paraId="50032172" w14:textId="77777777" w:rsidR="001E2AB9" w:rsidRPr="00F219F2" w:rsidRDefault="001E2AB9" w:rsidP="001E2AB9">
      <w:pPr>
        <w:rPr>
          <w:rFonts w:ascii="Verdana" w:hAnsi="Verdana"/>
          <w:b/>
          <w:bCs/>
          <w:sz w:val="18"/>
        </w:rPr>
      </w:pPr>
      <w:bookmarkStart w:id="22" w:name="_Hlk116382735"/>
      <w:r w:rsidRPr="00F219F2">
        <w:t>_______________</w:t>
      </w:r>
    </w:p>
    <w:bookmarkEnd w:id="22"/>
    <w:p w14:paraId="2326FBFD" w14:textId="7ABE2869" w:rsidR="001E2AB9" w:rsidRPr="00F219F2" w:rsidRDefault="001E2AB9" w:rsidP="001E2AB9">
      <w:pPr>
        <w:rPr>
          <w:sz w:val="22"/>
          <w:szCs w:val="22"/>
        </w:rPr>
      </w:pPr>
      <w:r w:rsidRPr="00F219F2">
        <w:rPr>
          <w:rStyle w:val="Appelnotedebasdep"/>
        </w:rPr>
        <w:t>26</w:t>
      </w:r>
      <w:r w:rsidRPr="00F219F2">
        <w:rPr>
          <w:rStyle w:val="Appelnotedebasdep"/>
          <w:i/>
          <w:iCs/>
        </w:rPr>
        <w:t>bis</w:t>
      </w:r>
      <w:r w:rsidRPr="00F219F2">
        <w:rPr>
          <w:rStyle w:val="Artdef"/>
          <w:bCs/>
          <w:vertAlign w:val="superscript"/>
        </w:rPr>
        <w:t xml:space="preserve"> </w:t>
      </w:r>
      <w:r w:rsidRPr="005166E1">
        <w:rPr>
          <w:rStyle w:val="NotedebasdepageCar"/>
          <w:szCs w:val="24"/>
        </w:rPr>
        <w:tab/>
      </w:r>
      <w:r w:rsidR="00F219F2" w:rsidRPr="005166E1">
        <w:rPr>
          <w:rStyle w:val="Artdef"/>
          <w:szCs w:val="24"/>
        </w:rPr>
        <w:t>11.44B.3</w:t>
      </w:r>
      <w:r w:rsidR="00F219F2" w:rsidRPr="005166E1">
        <w:rPr>
          <w:rStyle w:val="NotedebasdepageCar"/>
          <w:szCs w:val="24"/>
        </w:rPr>
        <w:t xml:space="preserve"> and </w:t>
      </w:r>
      <w:r w:rsidR="00F219F2" w:rsidRPr="005166E1">
        <w:rPr>
          <w:rStyle w:val="Artdef"/>
          <w:szCs w:val="24"/>
        </w:rPr>
        <w:t>11.44C.5</w:t>
      </w:r>
      <w:r w:rsidR="00F219F2" w:rsidRPr="005166E1">
        <w:rPr>
          <w:rStyle w:val="NotedebasdepageCar"/>
          <w:szCs w:val="24"/>
        </w:rPr>
        <w:tab/>
        <w:t xml:space="preserve">If the notifying administration has informed the Bureau of the date of commencement of the 90-day bringing into use period, but, as of 15 days after the end of the 90-day bringing into use period has not yet informed the Bureau of the completion of the bringing into use period as per Nos. </w:t>
      </w:r>
      <w:r w:rsidR="00F219F2" w:rsidRPr="005166E1">
        <w:rPr>
          <w:rStyle w:val="NotedebasdepageCar"/>
          <w:b/>
          <w:bCs/>
          <w:szCs w:val="24"/>
        </w:rPr>
        <w:t>11.44B</w:t>
      </w:r>
      <w:r w:rsidR="00F219F2" w:rsidRPr="005166E1">
        <w:rPr>
          <w:rStyle w:val="NotedebasdepageCar"/>
          <w:szCs w:val="24"/>
        </w:rPr>
        <w:t xml:space="preserve"> or </w:t>
      </w:r>
      <w:r w:rsidR="00F219F2" w:rsidRPr="005166E1">
        <w:rPr>
          <w:rStyle w:val="NotedebasdepageCar"/>
          <w:b/>
          <w:bCs/>
          <w:szCs w:val="24"/>
        </w:rPr>
        <w:t>11.44C</w:t>
      </w:r>
      <w:r w:rsidR="00F219F2" w:rsidRPr="005166E1">
        <w:rPr>
          <w:rStyle w:val="NotedebasdepageCar"/>
          <w:szCs w:val="24"/>
        </w:rPr>
        <w:t>, the Bureau shall promptly send the notifying administration a reminder of the obligation to inform the Bureau of the completion of the bringing into use period under Nos. </w:t>
      </w:r>
      <w:r w:rsidR="00F219F2" w:rsidRPr="005166E1">
        <w:rPr>
          <w:rStyle w:val="NotedebasdepageCar"/>
          <w:b/>
          <w:bCs/>
          <w:szCs w:val="24"/>
        </w:rPr>
        <w:t>11.44B</w:t>
      </w:r>
      <w:r w:rsidR="00F219F2" w:rsidRPr="005166E1">
        <w:rPr>
          <w:rStyle w:val="NotedebasdepageCar"/>
          <w:szCs w:val="24"/>
        </w:rPr>
        <w:t> or </w:t>
      </w:r>
      <w:r w:rsidR="00F219F2" w:rsidRPr="005166E1">
        <w:rPr>
          <w:rStyle w:val="NotedebasdepageCar"/>
          <w:b/>
          <w:bCs/>
          <w:szCs w:val="24"/>
        </w:rPr>
        <w:t>11.44C</w:t>
      </w:r>
      <w:r w:rsidR="005166E1" w:rsidRPr="00F219F2">
        <w:rPr>
          <w:bCs/>
          <w:lang w:eastAsia="en-CA"/>
        </w:rPr>
        <w:t>.</w:t>
      </w:r>
      <w:r w:rsidR="005166E1" w:rsidRPr="00F219F2">
        <w:rPr>
          <w:sz w:val="16"/>
          <w:szCs w:val="16"/>
        </w:rPr>
        <w:t>     </w:t>
      </w:r>
      <w:r w:rsidRPr="00F219F2">
        <w:rPr>
          <w:sz w:val="16"/>
          <w:szCs w:val="16"/>
        </w:rPr>
        <w:t>(WRC-23)</w:t>
      </w:r>
    </w:p>
    <w:p w14:paraId="33CDAF4C" w14:textId="1AE6C7E9" w:rsidR="00354F69" w:rsidRPr="00F219F2" w:rsidRDefault="00354F69">
      <w:pPr>
        <w:pStyle w:val="Reasons"/>
      </w:pPr>
    </w:p>
    <w:p w14:paraId="74CAB865" w14:textId="7270737E" w:rsidR="00354F69" w:rsidRPr="00F219F2" w:rsidRDefault="00CE1DDC">
      <w:pPr>
        <w:pStyle w:val="Proposal"/>
      </w:pPr>
      <w:r w:rsidRPr="00F219F2">
        <w:t>MOD</w:t>
      </w:r>
      <w:r w:rsidRPr="00F219F2">
        <w:tab/>
        <w:t>EUR/</w:t>
      </w:r>
      <w:r w:rsidR="001E2AB9" w:rsidRPr="00F219F2">
        <w:t>XXXX</w:t>
      </w:r>
      <w:r w:rsidRPr="00F219F2">
        <w:t>A22A6/3</w:t>
      </w:r>
    </w:p>
    <w:p w14:paraId="2010E6F7" w14:textId="521EF4B8" w:rsidR="007F1392" w:rsidRPr="00F219F2" w:rsidRDefault="00CE1DDC" w:rsidP="007F1392">
      <w:pPr>
        <w:rPr>
          <w:sz w:val="16"/>
          <w:szCs w:val="16"/>
        </w:rPr>
      </w:pPr>
      <w:r w:rsidRPr="00F219F2">
        <w:rPr>
          <w:rStyle w:val="Artdef"/>
        </w:rPr>
        <w:t>11.44C</w:t>
      </w:r>
      <w:r w:rsidRPr="00F219F2">
        <w:tab/>
      </w:r>
      <w:r w:rsidRPr="00F219F2">
        <w:tab/>
        <w:t>A frequency assignment to a space station in a non-geostationary-satellite orbit network or system in the fixed-satellite service, the mobile-satellite service or the broadcasting-satellite service shall be considered as having been brought into use when a space station with the capability of transmitting or receiving that frequency assignment has been deployed and maintained on one of the notified orbital plane(s)</w:t>
      </w:r>
      <w:r w:rsidRPr="00F219F2">
        <w:rPr>
          <w:rStyle w:val="Appelnotedebasdep"/>
        </w:rPr>
        <w:t>27</w:t>
      </w:r>
      <w:r w:rsidRPr="00F219F2">
        <w:t xml:space="preserve"> of the non</w:t>
      </w:r>
      <w:r w:rsidRPr="00F219F2">
        <w:noBreakHyphen/>
        <w:t>geostationary satellite network or system for a continuous period of 90 days, irrespective of the notified number of orbital planes and satellites per orbital plane in the network or system. The notifying administration shall so inform the Bureau within 30 days from the end of the 90-day period</w:t>
      </w:r>
      <w:r w:rsidRPr="00F219F2">
        <w:rPr>
          <w:position w:val="6"/>
          <w:sz w:val="18"/>
          <w:szCs w:val="18"/>
        </w:rPr>
        <w:t>25</w:t>
      </w:r>
      <w:r w:rsidRPr="00F219F2">
        <w:rPr>
          <w:vertAlign w:val="superscript"/>
        </w:rPr>
        <w:t>,</w:t>
      </w:r>
      <w:r w:rsidR="001E2AB9" w:rsidRPr="00F219F2">
        <w:rPr>
          <w:position w:val="6"/>
          <w:sz w:val="18"/>
          <w:szCs w:val="18"/>
        </w:rPr>
        <w:t xml:space="preserve"> </w:t>
      </w:r>
      <w:ins w:id="23" w:author="Author2" w:date="2022-09-15T14:17:00Z">
        <w:r w:rsidR="001E2AB9" w:rsidRPr="00F219F2">
          <w:rPr>
            <w:position w:val="6"/>
            <w:sz w:val="18"/>
            <w:szCs w:val="18"/>
          </w:rPr>
          <w:t>ADD26</w:t>
        </w:r>
        <w:r w:rsidR="001E2AB9" w:rsidRPr="00F219F2">
          <w:rPr>
            <w:i/>
            <w:iCs/>
            <w:position w:val="6"/>
            <w:sz w:val="18"/>
            <w:szCs w:val="18"/>
          </w:rPr>
          <w:t>bis</w:t>
        </w:r>
        <w:r w:rsidR="001E2AB9" w:rsidRPr="00F219F2">
          <w:rPr>
            <w:vertAlign w:val="superscript"/>
          </w:rPr>
          <w:t>,</w:t>
        </w:r>
      </w:ins>
      <w:r w:rsidRPr="00F219F2">
        <w:rPr>
          <w:vertAlign w:val="superscript"/>
        </w:rPr>
        <w:t xml:space="preserve"> </w:t>
      </w:r>
      <w:r w:rsidRPr="00F219F2">
        <w:rPr>
          <w:rStyle w:val="Appelnotedebasdep"/>
        </w:rPr>
        <w:t>28</w:t>
      </w:r>
      <w:r w:rsidRPr="00F219F2">
        <w:rPr>
          <w:vertAlign w:val="superscript"/>
        </w:rPr>
        <w:t xml:space="preserve">, </w:t>
      </w:r>
      <w:r w:rsidRPr="00F219F2">
        <w:rPr>
          <w:rStyle w:val="Appelnotedebasdep"/>
        </w:rPr>
        <w:t>29</w:t>
      </w:r>
      <w:r w:rsidRPr="00F219F2">
        <w:t>. On receipt of the information sent under this provision, the Bureau shall make that information available on the ITU website as soon as possible and shall publish it in the BR IFIC subsequently.</w:t>
      </w:r>
      <w:r w:rsidRPr="00F219F2">
        <w:rPr>
          <w:sz w:val="16"/>
          <w:szCs w:val="16"/>
        </w:rPr>
        <w:t>    (</w:t>
      </w:r>
      <w:r w:rsidR="001E2AB9" w:rsidRPr="00F219F2">
        <w:rPr>
          <w:sz w:val="16"/>
          <w:szCs w:val="16"/>
        </w:rPr>
        <w:t>WRC</w:t>
      </w:r>
      <w:r w:rsidR="001E2AB9" w:rsidRPr="00F219F2">
        <w:rPr>
          <w:sz w:val="16"/>
          <w:szCs w:val="16"/>
        </w:rPr>
        <w:noBreakHyphen/>
      </w:r>
      <w:del w:id="24" w:author="Author2" w:date="2022-09-15T14:19:00Z">
        <w:r w:rsidR="001E2AB9" w:rsidRPr="00F219F2" w:rsidDel="002A705C">
          <w:rPr>
            <w:sz w:val="16"/>
            <w:szCs w:val="16"/>
          </w:rPr>
          <w:delText>19</w:delText>
        </w:r>
      </w:del>
      <w:ins w:id="25" w:author="Limousin, Catherine" w:date="2022-10-10T14:33:00Z">
        <w:r w:rsidR="001E2AB9" w:rsidRPr="00F219F2">
          <w:rPr>
            <w:sz w:val="16"/>
            <w:szCs w:val="16"/>
          </w:rPr>
          <w:t>23</w:t>
        </w:r>
      </w:ins>
      <w:r w:rsidRPr="00F219F2">
        <w:rPr>
          <w:sz w:val="16"/>
          <w:szCs w:val="16"/>
        </w:rPr>
        <w:t>)</w:t>
      </w:r>
    </w:p>
    <w:p w14:paraId="43795757" w14:textId="5A3BECEC" w:rsidR="00354F69" w:rsidRPr="00F219F2" w:rsidRDefault="00354F69">
      <w:pPr>
        <w:pStyle w:val="Reasons"/>
      </w:pPr>
    </w:p>
    <w:p w14:paraId="211874A2" w14:textId="1394B8A6" w:rsidR="00354F69" w:rsidRPr="00F219F2" w:rsidRDefault="00CE1DDC">
      <w:pPr>
        <w:pStyle w:val="Proposal"/>
      </w:pPr>
      <w:r w:rsidRPr="00F219F2">
        <w:t>MOD</w:t>
      </w:r>
      <w:r w:rsidRPr="00F219F2">
        <w:tab/>
        <w:t>EUR/</w:t>
      </w:r>
      <w:r w:rsidR="001E2AB9" w:rsidRPr="00F219F2">
        <w:t>XXXX</w:t>
      </w:r>
      <w:r w:rsidRPr="00F219F2">
        <w:t>A22A6/4</w:t>
      </w:r>
    </w:p>
    <w:p w14:paraId="423F1E07" w14:textId="0DF3FBE3" w:rsidR="007F1392" w:rsidRPr="00F219F2" w:rsidRDefault="00CE1DDC" w:rsidP="007F1392">
      <w:r w:rsidRPr="00F219F2">
        <w:rPr>
          <w:rStyle w:val="Artdef"/>
        </w:rPr>
        <w:t>11.49</w:t>
      </w:r>
      <w:r w:rsidRPr="00F219F2">
        <w:tab/>
      </w:r>
      <w:r w:rsidRPr="00F219F2">
        <w:tab/>
        <w:t>Wherever the use of a recorded frequency assignment to a space station of a satellite network or to all space stations of a non-geostationary-satellite system is suspended for a period exceeding six months, the notifying administration shall inform the Bureau of the date on which such use was suspended. When the recorded assignment is brought back into use, the notifying administration shall, subject to the provisions of Nos. </w:t>
      </w:r>
      <w:r w:rsidRPr="00F219F2">
        <w:rPr>
          <w:b/>
          <w:bCs/>
        </w:rPr>
        <w:t>11.49.1</w:t>
      </w:r>
      <w:r w:rsidRPr="00F219F2">
        <w:t xml:space="preserve">, </w:t>
      </w:r>
      <w:r w:rsidRPr="00F219F2">
        <w:rPr>
          <w:b/>
        </w:rPr>
        <w:t>11.49.2</w:t>
      </w:r>
      <w:r w:rsidRPr="00F219F2">
        <w:rPr>
          <w:bCs/>
        </w:rPr>
        <w:t xml:space="preserve">, </w:t>
      </w:r>
      <w:r w:rsidRPr="00F219F2">
        <w:rPr>
          <w:b/>
          <w:bCs/>
        </w:rPr>
        <w:t xml:space="preserve">11.49.3 </w:t>
      </w:r>
      <w:r w:rsidRPr="00F219F2">
        <w:t>or</w:t>
      </w:r>
      <w:r w:rsidRPr="00F219F2">
        <w:rPr>
          <w:b/>
          <w:bCs/>
        </w:rPr>
        <w:t xml:space="preserve"> 11.49.4</w:t>
      </w:r>
      <w:r w:rsidRPr="00F219F2">
        <w:t xml:space="preserve">, </w:t>
      </w:r>
      <w:r w:rsidRPr="00F219F2">
        <w:lastRenderedPageBreak/>
        <w:t>as applicable, so inform the Bureau, as soon as possible. On receipt of the information sent under this provision, the Bureau shall make that information available as soon as possible on the ITU website and shall publish it in the BR IFIC. The date on which the recorded assignment is brought back into use</w:t>
      </w:r>
      <w:r w:rsidRPr="00F219F2">
        <w:rPr>
          <w:rStyle w:val="Appelnotedebasdep"/>
        </w:rPr>
        <w:t>32</w:t>
      </w:r>
      <w:r w:rsidRPr="00F219F2">
        <w:rPr>
          <w:vertAlign w:val="superscript"/>
        </w:rPr>
        <w:t xml:space="preserve">, </w:t>
      </w:r>
      <w:ins w:id="26" w:author="Author2" w:date="2022-09-15T14:17:00Z">
        <w:r w:rsidR="001E2AB9" w:rsidRPr="00F219F2">
          <w:rPr>
            <w:vertAlign w:val="superscript"/>
          </w:rPr>
          <w:t>ADD32</w:t>
        </w:r>
        <w:r w:rsidR="001E2AB9" w:rsidRPr="00F219F2">
          <w:rPr>
            <w:i/>
            <w:iCs/>
            <w:vertAlign w:val="superscript"/>
          </w:rPr>
          <w:t>bis</w:t>
        </w:r>
        <w:r w:rsidR="001E2AB9" w:rsidRPr="00F219F2">
          <w:rPr>
            <w:vertAlign w:val="superscript"/>
          </w:rPr>
          <w:t>,</w:t>
        </w:r>
      </w:ins>
      <w:r w:rsidRPr="00F219F2">
        <w:rPr>
          <w:rStyle w:val="Appelnotedebasdep"/>
        </w:rPr>
        <w:t>33</w:t>
      </w:r>
      <w:r w:rsidRPr="00F219F2">
        <w:rPr>
          <w:vertAlign w:val="superscript"/>
        </w:rPr>
        <w:t xml:space="preserve">, </w:t>
      </w:r>
      <w:r w:rsidRPr="00F219F2">
        <w:rPr>
          <w:rStyle w:val="Appelnotedebasdep"/>
        </w:rPr>
        <w:t>34</w:t>
      </w:r>
      <w:r w:rsidRPr="00F219F2">
        <w:rPr>
          <w:vertAlign w:val="superscript"/>
        </w:rPr>
        <w:t xml:space="preserve">, </w:t>
      </w:r>
      <w:r w:rsidRPr="00F219F2">
        <w:rPr>
          <w:rStyle w:val="Appelnotedebasdep"/>
        </w:rPr>
        <w:t>35</w:t>
      </w:r>
      <w:r w:rsidRPr="00F219F2">
        <w:rPr>
          <w:vertAlign w:val="superscript"/>
        </w:rPr>
        <w:t xml:space="preserve">, </w:t>
      </w:r>
      <w:r w:rsidRPr="00F219F2">
        <w:rPr>
          <w:rStyle w:val="Appelnotedebasdep"/>
        </w:rPr>
        <w:t>36</w:t>
      </w:r>
      <w:r w:rsidRPr="00F219F2">
        <w:rPr>
          <w:vertAlign w:val="superscript"/>
        </w:rPr>
        <w:t xml:space="preserve"> </w:t>
      </w:r>
      <w:r w:rsidRPr="00F219F2">
        <w:t>shall be not later than three years from the date 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of the suspension. If the notifying administration informs the Bureau of the suspension more than 21 months after the date on which the use of the frequency assignment was suspended, the frequency assignment shall be cancelled. Ninety days before the end of the period of suspension, the Bureau shall send a reminder to the notifying administration. If the Bureau does not receive the declaration of the commencement of the bringing back into use period within thirty days following the limit date of the period of suspension established in accordance with this provision, it shall cancel the entry in the Master Register. The Bureau shall, however, inform the administration concerned before taking such action.</w:t>
      </w:r>
      <w:r w:rsidRPr="00F219F2">
        <w:rPr>
          <w:sz w:val="16"/>
        </w:rPr>
        <w:t>     (WRC</w:t>
      </w:r>
      <w:r w:rsidRPr="00F219F2">
        <w:rPr>
          <w:sz w:val="16"/>
        </w:rPr>
        <w:noBreakHyphen/>
      </w:r>
      <w:del w:id="27" w:author="Limousin, Catherine" w:date="2022-10-10T14:26:00Z">
        <w:r w:rsidR="00F219F2" w:rsidRPr="00F219F2" w:rsidDel="00DE530F">
          <w:rPr>
            <w:sz w:val="16"/>
            <w:szCs w:val="16"/>
          </w:rPr>
          <w:delText>19</w:delText>
        </w:r>
      </w:del>
      <w:ins w:id="28" w:author="Limousin, Catherine" w:date="2022-10-10T14:26:00Z">
        <w:r w:rsidR="00F219F2" w:rsidRPr="00F219F2">
          <w:rPr>
            <w:sz w:val="16"/>
            <w:szCs w:val="16"/>
          </w:rPr>
          <w:t>23</w:t>
        </w:r>
      </w:ins>
      <w:r w:rsidRPr="00F219F2">
        <w:rPr>
          <w:sz w:val="16"/>
        </w:rPr>
        <w:t>)</w:t>
      </w:r>
    </w:p>
    <w:p w14:paraId="0A6FCEB5" w14:textId="685A1852" w:rsidR="00354F69" w:rsidRPr="00F219F2" w:rsidRDefault="00354F69">
      <w:pPr>
        <w:pStyle w:val="Reasons"/>
      </w:pPr>
    </w:p>
    <w:p w14:paraId="7E59B943" w14:textId="56EF92BB" w:rsidR="00354F69" w:rsidRPr="00F219F2" w:rsidRDefault="00CE1DDC">
      <w:pPr>
        <w:pStyle w:val="Proposal"/>
      </w:pPr>
      <w:r w:rsidRPr="00F219F2">
        <w:t>ADD</w:t>
      </w:r>
      <w:r w:rsidRPr="00F219F2">
        <w:tab/>
        <w:t>EUR/</w:t>
      </w:r>
      <w:r w:rsidR="001E2AB9" w:rsidRPr="00F219F2">
        <w:t>XXXX</w:t>
      </w:r>
      <w:r w:rsidRPr="00F219F2">
        <w:t>A22A6/5</w:t>
      </w:r>
    </w:p>
    <w:p w14:paraId="550ACF65" w14:textId="5D28C783" w:rsidR="001E2AB9" w:rsidRPr="00F219F2" w:rsidRDefault="001E2AB9" w:rsidP="001E2AB9">
      <w:r w:rsidRPr="00F219F2">
        <w:rPr>
          <w:rStyle w:val="Appelnotedebasdep"/>
        </w:rPr>
        <w:t>32</w:t>
      </w:r>
      <w:r w:rsidRPr="00F219F2">
        <w:rPr>
          <w:rStyle w:val="Appelnotedebasdep"/>
          <w:i/>
          <w:iCs/>
        </w:rPr>
        <w:t>bis</w:t>
      </w:r>
      <w:r w:rsidRPr="00F219F2">
        <w:t xml:space="preserve"> </w:t>
      </w:r>
      <w:r w:rsidRPr="00F219F2">
        <w:tab/>
      </w:r>
      <w:r w:rsidR="00F219F2" w:rsidRPr="005E1F44">
        <w:rPr>
          <w:rStyle w:val="Artdef"/>
        </w:rPr>
        <w:t>11.49.1</w:t>
      </w:r>
      <w:r w:rsidR="00F219F2" w:rsidRPr="008B1DF1">
        <w:rPr>
          <w:rStyle w:val="Artdef"/>
          <w:i/>
          <w:iCs/>
        </w:rPr>
        <w:t>bis</w:t>
      </w:r>
      <w:r w:rsidR="00F219F2" w:rsidRPr="005E1F44">
        <w:rPr>
          <w:rStyle w:val="Artdef"/>
        </w:rPr>
        <w:t xml:space="preserve"> </w:t>
      </w:r>
      <w:r w:rsidR="00F219F2" w:rsidRPr="00F219F2">
        <w:rPr>
          <w:rStyle w:val="Artdef"/>
          <w:b w:val="0"/>
        </w:rPr>
        <w:t>and</w:t>
      </w:r>
      <w:r w:rsidR="00F219F2" w:rsidRPr="005E1F44">
        <w:rPr>
          <w:rStyle w:val="Artdef"/>
        </w:rPr>
        <w:t xml:space="preserve"> 11.49.2</w:t>
      </w:r>
      <w:r w:rsidR="00F219F2" w:rsidRPr="008B1DF1">
        <w:rPr>
          <w:rStyle w:val="Artdef"/>
          <w:i/>
          <w:iCs/>
        </w:rPr>
        <w:t>bis</w:t>
      </w:r>
      <w:r w:rsidR="00F219F2" w:rsidRPr="005E1F44">
        <w:rPr>
          <w:b/>
        </w:rPr>
        <w:tab/>
      </w:r>
      <w:r w:rsidR="00F219F2" w:rsidRPr="00F219F2">
        <w:t xml:space="preserve">If the notifying administration has informed the Bureau of the date of commencement of the 90-day bringing back into use period, but, as of 15 days after the end of the 90-day bringing back into use period has not yet informed the Bureau of the completion of the bringing back into use period as per </w:t>
      </w:r>
      <w:r w:rsidR="00F219F2" w:rsidRPr="00F219F2">
        <w:rPr>
          <w:color w:val="000000" w:themeColor="text1"/>
        </w:rPr>
        <w:t xml:space="preserve">Nos. </w:t>
      </w:r>
      <w:r w:rsidR="00F219F2" w:rsidRPr="00F219F2">
        <w:rPr>
          <w:b/>
          <w:bCs/>
          <w:color w:val="000000" w:themeColor="text1"/>
        </w:rPr>
        <w:t xml:space="preserve">11.49.1 </w:t>
      </w:r>
      <w:r w:rsidR="00F219F2" w:rsidRPr="00F219F2">
        <w:rPr>
          <w:color w:val="000000" w:themeColor="text1"/>
        </w:rPr>
        <w:t>or</w:t>
      </w:r>
      <w:r w:rsidR="00F219F2" w:rsidRPr="00F219F2">
        <w:rPr>
          <w:b/>
          <w:bCs/>
          <w:color w:val="000000" w:themeColor="text1"/>
        </w:rPr>
        <w:t xml:space="preserve"> 11.49.2</w:t>
      </w:r>
      <w:r w:rsidR="00F219F2" w:rsidRPr="00F219F2">
        <w:rPr>
          <w:color w:val="000000" w:themeColor="text1"/>
        </w:rPr>
        <w:t xml:space="preserve">, </w:t>
      </w:r>
      <w:r w:rsidR="00F219F2" w:rsidRPr="00F219F2">
        <w:t>the Bureau shall promptly send the notifying administration a reminder of the obligation to inform the Bureau of the completion of the bringing back into use period under Nos.</w:t>
      </w:r>
      <w:r w:rsidR="00F219F2" w:rsidRPr="00F219F2">
        <w:rPr>
          <w:rStyle w:val="apple-converted-space"/>
        </w:rPr>
        <w:t> </w:t>
      </w:r>
      <w:r w:rsidR="00F219F2" w:rsidRPr="00F219F2">
        <w:rPr>
          <w:b/>
          <w:bCs/>
        </w:rPr>
        <w:t xml:space="preserve">11.49.1 </w:t>
      </w:r>
      <w:r w:rsidR="00F219F2" w:rsidRPr="00F219F2">
        <w:t>or</w:t>
      </w:r>
      <w:r w:rsidR="00F219F2" w:rsidRPr="00F219F2">
        <w:rPr>
          <w:b/>
          <w:bCs/>
        </w:rPr>
        <w:t xml:space="preserve"> 11.49.2</w:t>
      </w:r>
      <w:r w:rsidR="00F219F2" w:rsidRPr="00F219F2">
        <w:t>, as applicable</w:t>
      </w:r>
      <w:r w:rsidRPr="00F219F2">
        <w:t>.</w:t>
      </w:r>
      <w:r w:rsidRPr="00F219F2">
        <w:rPr>
          <w:rStyle w:val="apple-converted-space"/>
          <w:sz w:val="16"/>
          <w:szCs w:val="16"/>
        </w:rPr>
        <w:t>     (WRC-23)</w:t>
      </w:r>
    </w:p>
    <w:p w14:paraId="550C7FCD" w14:textId="7575F955" w:rsidR="00354F69" w:rsidRPr="00F219F2" w:rsidRDefault="00354F69">
      <w:pPr>
        <w:pStyle w:val="Reasons"/>
      </w:pPr>
    </w:p>
    <w:p w14:paraId="5B8FAD25" w14:textId="77777777" w:rsidR="00496979" w:rsidRPr="00F219F2" w:rsidRDefault="00CE1DDC" w:rsidP="00496979">
      <w:pPr>
        <w:pStyle w:val="AppendixNo"/>
        <w:spacing w:before="0"/>
        <w:rPr>
          <w:vertAlign w:val="superscript"/>
          <w:lang w:val="en-US"/>
        </w:rPr>
      </w:pPr>
      <w:bookmarkStart w:id="29" w:name="_Toc42084194"/>
      <w:r w:rsidRPr="00F219F2">
        <w:rPr>
          <w:lang w:val="en-US"/>
        </w:rPr>
        <w:lastRenderedPageBreak/>
        <w:t xml:space="preserve">APPENDIX </w:t>
      </w:r>
      <w:r w:rsidRPr="00F219F2">
        <w:rPr>
          <w:rStyle w:val="href"/>
          <w:lang w:val="en-US"/>
        </w:rPr>
        <w:t>30</w:t>
      </w:r>
      <w:r w:rsidRPr="00F219F2">
        <w:rPr>
          <w:lang w:val="en-US"/>
        </w:rPr>
        <w:t xml:space="preserve"> (</w:t>
      </w:r>
      <w:r w:rsidRPr="00F219F2">
        <w:t>REV</w:t>
      </w:r>
      <w:r w:rsidRPr="00F219F2">
        <w:rPr>
          <w:lang w:val="en-US"/>
        </w:rPr>
        <w:t>.WRC</w:t>
      </w:r>
      <w:r w:rsidRPr="00F219F2">
        <w:rPr>
          <w:lang w:val="en-US"/>
        </w:rPr>
        <w:noBreakHyphen/>
        <w:t>19)</w:t>
      </w:r>
      <w:r w:rsidRPr="00F219F2">
        <w:rPr>
          <w:rStyle w:val="Appelnotedebasdep"/>
        </w:rPr>
        <w:footnoteReference w:customMarkFollows="1" w:id="1"/>
        <w:t>*</w:t>
      </w:r>
      <w:bookmarkEnd w:id="29"/>
    </w:p>
    <w:p w14:paraId="31F23DD5" w14:textId="77777777" w:rsidR="00496979" w:rsidRPr="00F219F2" w:rsidRDefault="00CE1DDC" w:rsidP="00496979">
      <w:pPr>
        <w:pStyle w:val="Appendixtitle"/>
        <w:rPr>
          <w:rFonts w:ascii="Times New Roman"/>
          <w:b w:val="0"/>
          <w:bCs/>
          <w:color w:val="000000"/>
          <w:sz w:val="16"/>
        </w:rPr>
      </w:pPr>
      <w:bookmarkStart w:id="30" w:name="_Toc330560547"/>
      <w:bookmarkStart w:id="31" w:name="_Toc42084195"/>
      <w:r w:rsidRPr="00F219F2">
        <w:t>Provisions for all services and associated Plans and List</w:t>
      </w:r>
      <w:r w:rsidRPr="00F219F2">
        <w:rPr>
          <w:rStyle w:val="Appelnotedebasdep"/>
        </w:rPr>
        <w:footnoteReference w:customMarkFollows="1" w:id="2"/>
        <w:t>1</w:t>
      </w:r>
      <w:r w:rsidRPr="00F219F2">
        <w:t xml:space="preserve"> for</w:t>
      </w:r>
      <w:r w:rsidRPr="00F219F2">
        <w:br/>
        <w:t>the broadcasting-satellite service in the frequency bands</w:t>
      </w:r>
      <w:r w:rsidRPr="00F219F2">
        <w:br/>
        <w:t>11.7-12.2 GHz (in Region 3), 11.7-12.5 GHz (in Region 1)</w:t>
      </w:r>
      <w:r w:rsidRPr="00F219F2">
        <w:br/>
        <w:t>         and 12.2-12.7 GHz (in Region 2)</w:t>
      </w:r>
      <w:r w:rsidRPr="00F219F2">
        <w:rPr>
          <w:b w:val="0"/>
          <w:bCs/>
          <w:color w:val="000000"/>
          <w:sz w:val="16"/>
        </w:rPr>
        <w:t>    </w:t>
      </w:r>
      <w:r w:rsidRPr="00F219F2">
        <w:rPr>
          <w:rFonts w:ascii="Times New Roman"/>
          <w:b w:val="0"/>
          <w:bCs/>
          <w:color w:val="000000"/>
          <w:sz w:val="16"/>
        </w:rPr>
        <w:t>(WRC</w:t>
      </w:r>
      <w:r w:rsidRPr="00F219F2">
        <w:rPr>
          <w:rFonts w:ascii="Times New Roman"/>
          <w:b w:val="0"/>
          <w:bCs/>
          <w:color w:val="000000"/>
          <w:sz w:val="16"/>
        </w:rPr>
        <w:noBreakHyphen/>
        <w:t>03)</w:t>
      </w:r>
      <w:bookmarkEnd w:id="30"/>
      <w:bookmarkEnd w:id="31"/>
    </w:p>
    <w:p w14:paraId="353AE29B" w14:textId="77777777" w:rsidR="00496979" w:rsidRPr="00F219F2" w:rsidRDefault="00CE1DDC" w:rsidP="00496979">
      <w:pPr>
        <w:pStyle w:val="AppArtNo"/>
        <w:rPr>
          <w:lang w:val="en-US"/>
        </w:rPr>
      </w:pPr>
      <w:r w:rsidRPr="00F219F2">
        <w:rPr>
          <w:lang w:val="en-US"/>
        </w:rPr>
        <w:t>ARTICLE  5</w:t>
      </w:r>
      <w:r w:rsidRPr="00F219F2">
        <w:rPr>
          <w:sz w:val="16"/>
          <w:szCs w:val="16"/>
          <w:lang w:val="en-US"/>
        </w:rPr>
        <w:t>     (rev.WRC</w:t>
      </w:r>
      <w:r w:rsidRPr="00F219F2">
        <w:rPr>
          <w:sz w:val="16"/>
          <w:szCs w:val="16"/>
          <w:lang w:val="en-US"/>
        </w:rPr>
        <w:noBreakHyphen/>
        <w:t>19)</w:t>
      </w:r>
    </w:p>
    <w:p w14:paraId="2F142010" w14:textId="77777777" w:rsidR="00496979" w:rsidRPr="00F219F2" w:rsidRDefault="00CE1DDC" w:rsidP="00496979">
      <w:pPr>
        <w:pStyle w:val="AppArttitle"/>
      </w:pPr>
      <w:r w:rsidRPr="00F219F2">
        <w:t>Notification, examination and recording in the Master International</w:t>
      </w:r>
      <w:r w:rsidRPr="00F219F2">
        <w:br/>
        <w:t>Frequency Register of frequency assignments to space stations</w:t>
      </w:r>
      <w:r w:rsidRPr="00F219F2">
        <w:br/>
        <w:t>in the broadcasting-satellite service</w:t>
      </w:r>
      <w:r w:rsidRPr="00F219F2">
        <w:rPr>
          <w:rStyle w:val="Appelnotedebasdep"/>
          <w:b w:val="0"/>
          <w:bCs/>
        </w:rPr>
        <w:footnoteReference w:customMarkFollows="1" w:id="3"/>
        <w:t>18</w:t>
      </w:r>
      <w:r w:rsidRPr="00F219F2">
        <w:rPr>
          <w:b w:val="0"/>
          <w:bCs/>
          <w:sz w:val="16"/>
        </w:rPr>
        <w:t>     (WRC</w:t>
      </w:r>
      <w:r w:rsidRPr="00F219F2">
        <w:rPr>
          <w:b w:val="0"/>
          <w:bCs/>
          <w:sz w:val="16"/>
        </w:rPr>
        <w:noBreakHyphen/>
        <w:t>07)</w:t>
      </w:r>
    </w:p>
    <w:p w14:paraId="321ED1CA" w14:textId="77777777" w:rsidR="00496979" w:rsidRPr="00F219F2" w:rsidRDefault="00CE1DDC" w:rsidP="00496979">
      <w:pPr>
        <w:pStyle w:val="Titre2"/>
      </w:pPr>
      <w:r w:rsidRPr="00F219F2">
        <w:t>5.2</w:t>
      </w:r>
      <w:r w:rsidRPr="00F219F2">
        <w:tab/>
        <w:t>Examination and recording</w:t>
      </w:r>
    </w:p>
    <w:p w14:paraId="63631343" w14:textId="4EE479EB" w:rsidR="00354F69" w:rsidRPr="00F219F2" w:rsidRDefault="00CE1DDC">
      <w:pPr>
        <w:pStyle w:val="Proposal"/>
      </w:pPr>
      <w:r w:rsidRPr="00F219F2">
        <w:t>MOD</w:t>
      </w:r>
      <w:r w:rsidRPr="00F219F2">
        <w:tab/>
        <w:t>EUR/</w:t>
      </w:r>
      <w:r w:rsidR="001E2AB9" w:rsidRPr="00F219F2">
        <w:t>XXXX</w:t>
      </w:r>
      <w:r w:rsidRPr="00F219F2">
        <w:t>A22A6/6</w:t>
      </w:r>
    </w:p>
    <w:p w14:paraId="6AE6EC38" w14:textId="15DC9DBC" w:rsidR="00496979" w:rsidRPr="00F219F2" w:rsidRDefault="00CE1DDC" w:rsidP="00496979">
      <w:r w:rsidRPr="00F219F2">
        <w:rPr>
          <w:rStyle w:val="Provsplit"/>
        </w:rPr>
        <w:t>5.2.10</w:t>
      </w:r>
      <w:r w:rsidRPr="00F219F2">
        <w:tab/>
      </w:r>
      <w:r w:rsidRPr="00F219F2">
        <w:rPr>
          <w:rFonts w:eastAsiaTheme="minorHAnsi"/>
        </w:rPr>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F219F2">
        <w:rPr>
          <w:rFonts w:eastAsia="Batang"/>
        </w:rPr>
        <w:t>On receipt of the information sent under this provision, the Bureau shall make that information available on the ITU website as soon as possible and shall publish it in the BR IFIC.</w:t>
      </w:r>
      <w:r w:rsidRPr="00F219F2">
        <w:t> </w:t>
      </w:r>
      <w:r w:rsidRPr="00F219F2">
        <w:rPr>
          <w:rFonts w:eastAsiaTheme="minorHAnsi"/>
        </w:rPr>
        <w:t xml:space="preserve">The date on which the recorded assignment is brought back into </w:t>
      </w:r>
      <w:r w:rsidRPr="00F219F2">
        <w:rPr>
          <w:rFonts w:eastAsiaTheme="minorHAnsi"/>
        </w:rPr>
        <w:lastRenderedPageBreak/>
        <w:t>use</w:t>
      </w:r>
      <w:r w:rsidRPr="00F219F2">
        <w:rPr>
          <w:rStyle w:val="Appelnotedebasdep"/>
          <w:rFonts w:eastAsiaTheme="minorHAnsi"/>
        </w:rPr>
        <w:footnoteReference w:customMarkFollows="1" w:id="4"/>
        <w:t>20</w:t>
      </w:r>
      <w:r w:rsidRPr="00F219F2">
        <w:rPr>
          <w:rStyle w:val="Appelnotedebasdep"/>
          <w:rFonts w:eastAsiaTheme="minorHAnsi"/>
          <w:i/>
          <w:iCs/>
        </w:rPr>
        <w:t>bis</w:t>
      </w:r>
      <w:ins w:id="32" w:author="ITU" w:date="2022-09-20T17:45:00Z">
        <w:r w:rsidR="001E2AB9" w:rsidRPr="00F219F2">
          <w:rPr>
            <w:rFonts w:eastAsiaTheme="minorHAnsi"/>
            <w:i/>
            <w:iCs/>
            <w:position w:val="6"/>
            <w:sz w:val="18"/>
          </w:rPr>
          <w:t>,</w:t>
        </w:r>
        <w:r w:rsidR="001E2AB9" w:rsidRPr="00F219F2">
          <w:rPr>
            <w:rFonts w:eastAsiaTheme="minorHAnsi"/>
            <w:i/>
            <w:iCs/>
          </w:rPr>
          <w:t xml:space="preserve"> </w:t>
        </w:r>
      </w:ins>
      <w:ins w:id="33" w:author="ITU" w:date="2022-09-20T17:23:00Z">
        <w:r w:rsidR="001E2AB9" w:rsidRPr="00F219F2">
          <w:rPr>
            <w:rStyle w:val="Appelnotedebasdep"/>
            <w:rFonts w:eastAsiaTheme="minorHAnsi"/>
          </w:rPr>
          <w:footnoteReference w:customMarkFollows="1" w:id="5"/>
          <w:t>20</w:t>
        </w:r>
        <w:r w:rsidR="001E2AB9" w:rsidRPr="00F219F2">
          <w:rPr>
            <w:rStyle w:val="Appelnotedebasdep"/>
            <w:rFonts w:eastAsiaTheme="minorHAnsi"/>
            <w:i/>
            <w:iCs/>
          </w:rPr>
          <w:t>ter</w:t>
        </w:r>
      </w:ins>
      <w:r w:rsidRPr="00F219F2">
        <w:rPr>
          <w:rFonts w:eastAsiaTheme="minorHAnsi"/>
        </w:rPr>
        <w:t xml:space="preserve"> shall be no later than three years from the date </w:t>
      </w:r>
      <w:r w:rsidRPr="00F219F2">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F219F2">
        <w:rPr>
          <w:rFonts w:eastAsiaTheme="minorHAnsi"/>
        </w:rPr>
        <w:t xml:space="preserve">of the suspension. </w:t>
      </w:r>
      <w:r w:rsidRPr="00F219F2">
        <w:t>If the notifying administration informs the Bureau of the suspension more than 21 months after the date on which the use of the frequency assignment was suspended, the frequency assignment shall be cancelled.</w:t>
      </w:r>
      <w:r w:rsidRPr="00F219F2">
        <w:rPr>
          <w:sz w:val="16"/>
          <w:szCs w:val="16"/>
        </w:rPr>
        <w:t>     </w:t>
      </w:r>
      <w:r w:rsidR="001E2AB9" w:rsidRPr="00F219F2">
        <w:rPr>
          <w:sz w:val="16"/>
          <w:szCs w:val="12"/>
        </w:rPr>
        <w:t>(WRC</w:t>
      </w:r>
      <w:r w:rsidR="001E2AB9" w:rsidRPr="00F219F2">
        <w:rPr>
          <w:sz w:val="16"/>
          <w:szCs w:val="12"/>
        </w:rPr>
        <w:noBreakHyphen/>
      </w:r>
      <w:del w:id="36" w:author="ITU" w:date="2022-09-20T17:52:00Z">
        <w:r w:rsidR="001E2AB9" w:rsidRPr="00F219F2" w:rsidDel="00D17C6E">
          <w:rPr>
            <w:sz w:val="16"/>
            <w:szCs w:val="12"/>
          </w:rPr>
          <w:delText>19</w:delText>
        </w:r>
      </w:del>
      <w:ins w:id="37" w:author="ITU" w:date="2022-09-20T17:52:00Z">
        <w:r w:rsidR="001E2AB9" w:rsidRPr="00F219F2">
          <w:rPr>
            <w:sz w:val="16"/>
            <w:szCs w:val="12"/>
          </w:rPr>
          <w:t>23</w:t>
        </w:r>
      </w:ins>
      <w:r w:rsidR="001E2AB9" w:rsidRPr="00F219F2">
        <w:rPr>
          <w:sz w:val="16"/>
          <w:szCs w:val="12"/>
        </w:rPr>
        <w:t>)</w:t>
      </w:r>
    </w:p>
    <w:p w14:paraId="38011C5A" w14:textId="1390EFFF" w:rsidR="00354F69" w:rsidRPr="00F219F2" w:rsidRDefault="00354F69">
      <w:pPr>
        <w:pStyle w:val="Reasons"/>
      </w:pPr>
    </w:p>
    <w:p w14:paraId="1DA973DA" w14:textId="77777777" w:rsidR="00496979" w:rsidRPr="00F219F2" w:rsidRDefault="00CE1DDC" w:rsidP="00496979">
      <w:pPr>
        <w:pStyle w:val="AppendixNo"/>
        <w:spacing w:before="0"/>
        <w:rPr>
          <w:lang w:val="en-US"/>
        </w:rPr>
      </w:pPr>
      <w:bookmarkStart w:id="38" w:name="_Toc42084210"/>
      <w:r w:rsidRPr="00F219F2">
        <w:rPr>
          <w:lang w:val="en-US"/>
        </w:rPr>
        <w:lastRenderedPageBreak/>
        <w:t xml:space="preserve">APPENDIX </w:t>
      </w:r>
      <w:r w:rsidRPr="00F219F2">
        <w:rPr>
          <w:rStyle w:val="href"/>
        </w:rPr>
        <w:t>30A</w:t>
      </w:r>
      <w:r w:rsidRPr="00F219F2">
        <w:rPr>
          <w:lang w:val="en-US"/>
        </w:rPr>
        <w:t> (</w:t>
      </w:r>
      <w:r w:rsidRPr="00F219F2">
        <w:t>REV</w:t>
      </w:r>
      <w:r w:rsidRPr="00F219F2">
        <w:rPr>
          <w:lang w:val="en-US"/>
        </w:rPr>
        <w:t>.WRC</w:t>
      </w:r>
      <w:r w:rsidRPr="00F219F2">
        <w:rPr>
          <w:lang w:val="en-US"/>
        </w:rPr>
        <w:noBreakHyphen/>
        <w:t>19)</w:t>
      </w:r>
      <w:r w:rsidRPr="00F219F2">
        <w:rPr>
          <w:rStyle w:val="Appelnotedebasdep"/>
          <w:color w:val="000000"/>
        </w:rPr>
        <w:footnoteReference w:customMarkFollows="1" w:id="6"/>
        <w:t>*</w:t>
      </w:r>
      <w:bookmarkEnd w:id="38"/>
    </w:p>
    <w:p w14:paraId="08CE2CCB" w14:textId="77777777" w:rsidR="00496979" w:rsidRPr="00F219F2" w:rsidRDefault="00CE1DDC" w:rsidP="00496979">
      <w:pPr>
        <w:pStyle w:val="Appendixtitle"/>
        <w:rPr>
          <w:b w:val="0"/>
          <w:bCs/>
          <w:sz w:val="16"/>
          <w:lang w:val="en-US"/>
        </w:rPr>
      </w:pPr>
      <w:bookmarkStart w:id="39" w:name="_Toc330560563"/>
      <w:bookmarkStart w:id="40" w:name="_Toc42084211"/>
      <w:r w:rsidRPr="00F219F2">
        <w:rPr>
          <w:lang w:val="en-US"/>
        </w:rPr>
        <w:t>Provisions and associated Plans and List</w:t>
      </w:r>
      <w:r w:rsidRPr="00F219F2">
        <w:rPr>
          <w:rStyle w:val="Appelnotedebasdep"/>
          <w:rFonts w:asciiTheme="majorBidi" w:hAnsiTheme="majorBidi" w:cstheme="majorBidi"/>
          <w:b w:val="0"/>
          <w:bCs/>
          <w:color w:val="000000"/>
          <w:lang w:val="en-US"/>
        </w:rPr>
        <w:footnoteReference w:customMarkFollows="1" w:id="7"/>
        <w:t>1</w:t>
      </w:r>
      <w:r w:rsidRPr="00F219F2">
        <w:rPr>
          <w:lang w:val="en-US"/>
        </w:rPr>
        <w:t xml:space="preserve"> for feeder links for the broadcasting-satellite service (11.7-12.5 GHz in Region 1, 12.2-12.7 GHz</w:t>
      </w:r>
      <w:r w:rsidRPr="00F219F2">
        <w:rPr>
          <w:lang w:val="en-US"/>
        </w:rPr>
        <w:br/>
        <w:t>in Region 2 and 11.7-12.2 GHz in Region 3) in the frequency bands</w:t>
      </w:r>
      <w:r w:rsidRPr="00F219F2">
        <w:rPr>
          <w:lang w:val="en-US"/>
        </w:rPr>
        <w:br/>
        <w:t>14.5-14.8 GHz</w:t>
      </w:r>
      <w:r w:rsidRPr="00F219F2">
        <w:rPr>
          <w:rStyle w:val="Appelnotedebasdep"/>
          <w:rFonts w:asciiTheme="majorBidi" w:hAnsiTheme="majorBidi" w:cstheme="majorBidi"/>
          <w:b w:val="0"/>
          <w:bCs/>
          <w:color w:val="000000"/>
          <w:lang w:val="en-US"/>
        </w:rPr>
        <w:footnoteReference w:customMarkFollows="1" w:id="8"/>
        <w:t>2</w:t>
      </w:r>
      <w:r w:rsidRPr="00F219F2">
        <w:rPr>
          <w:lang w:val="en-US"/>
        </w:rPr>
        <w:t xml:space="preserve"> and 17.3-18.1 GHz in Regions 1 and 3,</w:t>
      </w:r>
      <w:r w:rsidRPr="00F219F2">
        <w:rPr>
          <w:lang w:val="en-US"/>
        </w:rPr>
        <w:br/>
        <w:t>and 17.3-17.8 GHz in Region 2</w:t>
      </w:r>
      <w:r w:rsidRPr="00F219F2">
        <w:rPr>
          <w:b w:val="0"/>
          <w:bCs/>
          <w:sz w:val="16"/>
          <w:lang w:val="en-US"/>
        </w:rPr>
        <w:t>     (</w:t>
      </w:r>
      <w:r w:rsidRPr="00F219F2">
        <w:rPr>
          <w:rFonts w:asciiTheme="majorBidi" w:hAnsiTheme="majorBidi" w:cstheme="majorBidi"/>
          <w:b w:val="0"/>
          <w:bCs/>
          <w:sz w:val="16"/>
          <w:lang w:val="en-US"/>
        </w:rPr>
        <w:t>WRC</w:t>
      </w:r>
      <w:r w:rsidRPr="00F219F2">
        <w:rPr>
          <w:rFonts w:asciiTheme="majorBidi" w:hAnsiTheme="majorBidi" w:cstheme="majorBidi"/>
          <w:b w:val="0"/>
          <w:bCs/>
          <w:sz w:val="16"/>
          <w:lang w:val="en-US"/>
        </w:rPr>
        <w:noBreakHyphen/>
        <w:t>03)</w:t>
      </w:r>
      <w:bookmarkEnd w:id="39"/>
      <w:bookmarkEnd w:id="40"/>
    </w:p>
    <w:p w14:paraId="68991CDE" w14:textId="77777777" w:rsidR="00496979" w:rsidRPr="00F219F2" w:rsidRDefault="00CE1DDC" w:rsidP="00496979">
      <w:pPr>
        <w:pStyle w:val="AppArtNo"/>
        <w:tabs>
          <w:tab w:val="clear" w:pos="1134"/>
          <w:tab w:val="left" w:pos="1276"/>
        </w:tabs>
        <w:rPr>
          <w:sz w:val="16"/>
          <w:szCs w:val="16"/>
        </w:rPr>
      </w:pPr>
      <w:r w:rsidRPr="00F219F2">
        <w:t>ARTICLE 5</w:t>
      </w:r>
      <w:r w:rsidRPr="00F219F2">
        <w:rPr>
          <w:sz w:val="16"/>
          <w:szCs w:val="16"/>
        </w:rPr>
        <w:t>     (Rev.WRC</w:t>
      </w:r>
      <w:r w:rsidRPr="00F219F2">
        <w:rPr>
          <w:sz w:val="16"/>
          <w:szCs w:val="16"/>
        </w:rPr>
        <w:noBreakHyphen/>
        <w:t>19)</w:t>
      </w:r>
    </w:p>
    <w:p w14:paraId="54F56888" w14:textId="77777777" w:rsidR="00496979" w:rsidRPr="00F219F2" w:rsidRDefault="00CE1DDC" w:rsidP="00496979">
      <w:pPr>
        <w:pStyle w:val="AppArttitle"/>
        <w:rPr>
          <w:b w:val="0"/>
          <w:sz w:val="16"/>
        </w:rPr>
      </w:pPr>
      <w:r w:rsidRPr="00F219F2">
        <w:t>Coordination, notification, examination and recording in the Master</w:t>
      </w:r>
      <w:r w:rsidRPr="00F219F2">
        <w:br/>
        <w:t>International Frequency Register of frequency assignments to</w:t>
      </w:r>
      <w:r w:rsidRPr="00F219F2">
        <w:br/>
        <w:t>feeder-link transmitting earth stations and receiving</w:t>
      </w:r>
      <w:r w:rsidRPr="00F219F2">
        <w:br/>
        <w:t>space stations in the fixed-satellite service</w:t>
      </w:r>
      <w:r w:rsidRPr="00F219F2">
        <w:rPr>
          <w:rStyle w:val="Appelnotedebasdep"/>
          <w:b w:val="0"/>
          <w:bCs/>
        </w:rPr>
        <w:footnoteReference w:customMarkFollows="1" w:id="9"/>
        <w:t>21, </w:t>
      </w:r>
      <w:r w:rsidRPr="00F219F2">
        <w:rPr>
          <w:rStyle w:val="Appelnotedebasdep"/>
          <w:b w:val="0"/>
          <w:bCs/>
        </w:rPr>
        <w:footnoteReference w:customMarkFollows="1" w:id="10"/>
        <w:t>22</w:t>
      </w:r>
      <w:r w:rsidRPr="00F219F2">
        <w:rPr>
          <w:bCs/>
          <w:sz w:val="16"/>
        </w:rPr>
        <w:t>     (</w:t>
      </w:r>
      <w:r w:rsidRPr="00F219F2">
        <w:rPr>
          <w:b w:val="0"/>
          <w:sz w:val="16"/>
        </w:rPr>
        <w:t>WRC</w:t>
      </w:r>
      <w:r w:rsidRPr="00F219F2">
        <w:rPr>
          <w:b w:val="0"/>
          <w:sz w:val="16"/>
        </w:rPr>
        <w:noBreakHyphen/>
        <w:t>19)</w:t>
      </w:r>
    </w:p>
    <w:p w14:paraId="65B81B38" w14:textId="77777777" w:rsidR="00496979" w:rsidRPr="00F219F2" w:rsidRDefault="00CE1DDC" w:rsidP="00496979">
      <w:pPr>
        <w:pStyle w:val="Titre2"/>
        <w:rPr>
          <w:lang w:val="en-US"/>
        </w:rPr>
      </w:pPr>
      <w:r w:rsidRPr="00F219F2">
        <w:rPr>
          <w:lang w:val="en-US"/>
        </w:rPr>
        <w:t>5.2</w:t>
      </w:r>
      <w:r w:rsidRPr="00F219F2">
        <w:rPr>
          <w:lang w:val="en-US"/>
        </w:rPr>
        <w:tab/>
        <w:t>Examination and recording</w:t>
      </w:r>
    </w:p>
    <w:p w14:paraId="62F9302C" w14:textId="19836929" w:rsidR="00354F69" w:rsidRPr="00F219F2" w:rsidRDefault="00CE1DDC">
      <w:pPr>
        <w:pStyle w:val="Proposal"/>
      </w:pPr>
      <w:r w:rsidRPr="00F219F2">
        <w:t>MOD</w:t>
      </w:r>
      <w:r w:rsidRPr="00F219F2">
        <w:tab/>
        <w:t>EUR/</w:t>
      </w:r>
      <w:r w:rsidR="001E2AB9" w:rsidRPr="00F219F2">
        <w:t>XXXX</w:t>
      </w:r>
      <w:r w:rsidRPr="00F219F2">
        <w:t>A22A6/7</w:t>
      </w:r>
    </w:p>
    <w:p w14:paraId="0CB9F95B" w14:textId="1E85722B" w:rsidR="00496979" w:rsidRPr="00F219F2" w:rsidRDefault="00CE1DDC" w:rsidP="00496979">
      <w:pPr>
        <w:rPr>
          <w:color w:val="000000"/>
          <w:sz w:val="16"/>
        </w:rPr>
      </w:pPr>
      <w:r w:rsidRPr="00F219F2">
        <w:rPr>
          <w:rStyle w:val="Provsplit"/>
        </w:rPr>
        <w:t>5.2.10</w:t>
      </w:r>
      <w:r w:rsidRPr="00F219F2">
        <w:rPr>
          <w:rFonts w:eastAsiaTheme="minorHAnsi"/>
        </w:rPr>
        <w:tab/>
        <w:t xml:space="preserve">Wherever the use of a frequency assignment to a space station recorded in the Master Register and emanating from the Regions 1 and 3 List is suspended for a period exceeding six months, the notifying administration shall inform the Bureau of the date on which such use was suspended. When the recorded assignment is brought back into use, the notifying administration </w:t>
      </w:r>
      <w:r w:rsidRPr="00F219F2">
        <w:rPr>
          <w:rFonts w:eastAsiaTheme="minorHAnsi"/>
        </w:rPr>
        <w:lastRenderedPageBreak/>
        <w:t xml:space="preserve">shall so inform the Bureau, as soon as possible. </w:t>
      </w:r>
      <w:r w:rsidRPr="00F219F2">
        <w:rPr>
          <w:rFonts w:eastAsia="Batang"/>
        </w:rPr>
        <w:t>On receipt of the information sent under this provision, the Bureau shall make that information available on the ITU website as soon as possible and shall publish it in the BR IFIC</w:t>
      </w:r>
      <w:r w:rsidRPr="00F219F2">
        <w:rPr>
          <w:rFonts w:eastAsia="Batang"/>
          <w:sz w:val="22"/>
          <w:szCs w:val="22"/>
        </w:rPr>
        <w:t xml:space="preserve">. </w:t>
      </w:r>
      <w:r w:rsidRPr="00F219F2">
        <w:rPr>
          <w:rFonts w:eastAsiaTheme="minorHAnsi"/>
        </w:rPr>
        <w:t>The date on which the recorded assignment is brought back into use</w:t>
      </w:r>
      <w:r w:rsidRPr="00F219F2">
        <w:rPr>
          <w:rStyle w:val="Appelnotedebasdep"/>
          <w:rFonts w:eastAsiaTheme="minorHAnsi"/>
          <w:color w:val="000000"/>
        </w:rPr>
        <w:footnoteReference w:customMarkFollows="1" w:id="11"/>
        <w:t>24</w:t>
      </w:r>
      <w:r w:rsidRPr="00F219F2">
        <w:rPr>
          <w:rStyle w:val="Appelnotedebasdep"/>
          <w:rFonts w:eastAsiaTheme="minorHAnsi"/>
          <w:i/>
          <w:iCs/>
          <w:color w:val="000000"/>
        </w:rPr>
        <w:t>bis</w:t>
      </w:r>
      <w:ins w:id="41" w:author="PTB-7" w:date="2023-04-25T16:32:00Z">
        <w:r w:rsidR="00F219F2" w:rsidRPr="00F219F2">
          <w:rPr>
            <w:rStyle w:val="Appelnotedebasdep"/>
            <w:rFonts w:eastAsiaTheme="minorHAnsi"/>
          </w:rPr>
          <w:t>, </w:t>
        </w:r>
        <w:r w:rsidR="00F219F2" w:rsidRPr="00F219F2">
          <w:rPr>
            <w:rStyle w:val="Appelnotedebasdep"/>
            <w:rFonts w:eastAsiaTheme="minorHAnsi"/>
          </w:rPr>
          <w:footnoteReference w:customMarkFollows="1" w:id="12"/>
          <w:t>24</w:t>
        </w:r>
        <w:r w:rsidR="00F219F2" w:rsidRPr="00F219F2">
          <w:rPr>
            <w:rStyle w:val="Appelnotedebasdep"/>
            <w:rFonts w:eastAsiaTheme="minorHAnsi"/>
            <w:i/>
            <w:iCs/>
          </w:rPr>
          <w:t>ter</w:t>
        </w:r>
      </w:ins>
      <w:r w:rsidRPr="00F219F2">
        <w:rPr>
          <w:rFonts w:eastAsiaTheme="minorHAnsi"/>
          <w:i/>
          <w:iCs/>
        </w:rPr>
        <w:t xml:space="preserve"> </w:t>
      </w:r>
      <w:r w:rsidRPr="00F219F2">
        <w:rPr>
          <w:rFonts w:eastAsiaTheme="minorHAnsi"/>
        </w:rPr>
        <w:t xml:space="preserve">shall be no later than three years from the date </w:t>
      </w:r>
      <w:r w:rsidRPr="00F219F2">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F219F2">
        <w:rPr>
          <w:rFonts w:eastAsiaTheme="minorHAnsi"/>
        </w:rPr>
        <w:t xml:space="preserve">of the suspension. </w:t>
      </w:r>
      <w:r w:rsidRPr="00F219F2">
        <w:t>If the notifying administration informs the Bureau of the suspension more than 21 months after the date on which the use of the frequency assignment was suspended, the frequency assignment shall be cancelled.</w:t>
      </w:r>
      <w:r w:rsidRPr="00F219F2">
        <w:rPr>
          <w:color w:val="000000"/>
          <w:sz w:val="16"/>
        </w:rPr>
        <w:t>     (WRC</w:t>
      </w:r>
      <w:r w:rsidRPr="00F219F2">
        <w:rPr>
          <w:color w:val="000000"/>
          <w:sz w:val="16"/>
        </w:rPr>
        <w:noBreakHyphen/>
      </w:r>
      <w:del w:id="44" w:author="PTB-7" w:date="2023-04-25T16:32:00Z">
        <w:r w:rsidRPr="00F219F2" w:rsidDel="001E2AB9">
          <w:rPr>
            <w:color w:val="000000"/>
            <w:sz w:val="16"/>
          </w:rPr>
          <w:delText>15</w:delText>
        </w:r>
      </w:del>
      <w:ins w:id="45" w:author="PTB-7" w:date="2023-04-25T16:32:00Z">
        <w:r w:rsidR="001E2AB9" w:rsidRPr="00F219F2">
          <w:rPr>
            <w:color w:val="000000"/>
            <w:sz w:val="16"/>
          </w:rPr>
          <w:t>23</w:t>
        </w:r>
      </w:ins>
      <w:r w:rsidRPr="00F219F2">
        <w:rPr>
          <w:color w:val="000000"/>
          <w:sz w:val="16"/>
        </w:rPr>
        <w:t>)</w:t>
      </w:r>
    </w:p>
    <w:p w14:paraId="559FC4B7" w14:textId="3F711039" w:rsidR="00354F69" w:rsidRPr="00F219F2" w:rsidRDefault="00354F69">
      <w:pPr>
        <w:pStyle w:val="Reasons"/>
      </w:pPr>
    </w:p>
    <w:p w14:paraId="6D4A8435" w14:textId="77777777" w:rsidR="00496979" w:rsidRPr="00F219F2" w:rsidRDefault="00CE1DDC" w:rsidP="00496979">
      <w:pPr>
        <w:pStyle w:val="AppendixNo"/>
      </w:pPr>
      <w:bookmarkStart w:id="46" w:name="_Toc35789236"/>
      <w:bookmarkStart w:id="47" w:name="_Toc35856933"/>
      <w:bookmarkStart w:id="48" w:name="_Toc35877567"/>
      <w:bookmarkStart w:id="49" w:name="_Toc35963508"/>
      <w:bookmarkStart w:id="50" w:name="_Toc42084220"/>
      <w:r w:rsidRPr="00F219F2">
        <w:lastRenderedPageBreak/>
        <w:t xml:space="preserve">APPENDIX </w:t>
      </w:r>
      <w:r w:rsidRPr="00F219F2">
        <w:rPr>
          <w:rStyle w:val="href"/>
        </w:rPr>
        <w:t>30B</w:t>
      </w:r>
      <w:r w:rsidRPr="00F219F2">
        <w:t xml:space="preserve"> (REV.WRC</w:t>
      </w:r>
      <w:r w:rsidRPr="00F219F2">
        <w:noBreakHyphen/>
        <w:t>19)</w:t>
      </w:r>
      <w:bookmarkEnd w:id="46"/>
      <w:bookmarkEnd w:id="47"/>
      <w:bookmarkEnd w:id="48"/>
      <w:bookmarkEnd w:id="49"/>
      <w:bookmarkEnd w:id="50"/>
    </w:p>
    <w:p w14:paraId="5EBEDC63" w14:textId="77777777" w:rsidR="00496979" w:rsidRPr="00F219F2" w:rsidRDefault="00CE1DDC" w:rsidP="00496979">
      <w:pPr>
        <w:pStyle w:val="Appendixtitle"/>
      </w:pPr>
      <w:bookmarkStart w:id="51" w:name="_Toc35789237"/>
      <w:bookmarkStart w:id="52" w:name="_Toc35856934"/>
      <w:bookmarkStart w:id="53" w:name="_Toc35877568"/>
      <w:bookmarkStart w:id="54" w:name="_Toc35963509"/>
      <w:bookmarkStart w:id="55" w:name="_Toc42084221"/>
      <w:r w:rsidRPr="00F219F2">
        <w:t>Provisions and associated Plan for the fixed-satellite service</w:t>
      </w:r>
      <w:r w:rsidRPr="00F219F2">
        <w:br/>
        <w:t>in the frequency bands 4 500-4 800 MHz, 6 725-7 025 MHz,</w:t>
      </w:r>
      <w:r w:rsidRPr="00F219F2">
        <w:br/>
        <w:t>10.70-10.95 GHz, 11.20-11.45 GHz and 12.75-13.25 GHz</w:t>
      </w:r>
      <w:bookmarkEnd w:id="51"/>
      <w:bookmarkEnd w:id="52"/>
      <w:bookmarkEnd w:id="53"/>
      <w:bookmarkEnd w:id="54"/>
      <w:bookmarkEnd w:id="55"/>
    </w:p>
    <w:p w14:paraId="5B19BAF9" w14:textId="77777777" w:rsidR="00496979" w:rsidRPr="00F219F2" w:rsidRDefault="00CE1DDC" w:rsidP="00496979">
      <w:pPr>
        <w:pStyle w:val="AppArtNo"/>
      </w:pPr>
      <w:r w:rsidRPr="00F219F2">
        <w:t>ARTICLE 8</w:t>
      </w:r>
      <w:r w:rsidRPr="00F219F2">
        <w:rPr>
          <w:caps w:val="0"/>
          <w:sz w:val="16"/>
          <w:szCs w:val="16"/>
        </w:rPr>
        <w:t>     (WRC</w:t>
      </w:r>
      <w:r w:rsidRPr="00F219F2">
        <w:rPr>
          <w:caps w:val="0"/>
          <w:sz w:val="16"/>
          <w:szCs w:val="16"/>
        </w:rPr>
        <w:noBreakHyphen/>
        <w:t>15)</w:t>
      </w:r>
    </w:p>
    <w:p w14:paraId="0526C9B6" w14:textId="77777777" w:rsidR="00496979" w:rsidRPr="00F219F2" w:rsidRDefault="00CE1DDC" w:rsidP="00496979">
      <w:pPr>
        <w:pStyle w:val="AppArttitle"/>
        <w:rPr>
          <w:b w:val="0"/>
          <w:bCs/>
          <w:sz w:val="16"/>
          <w:szCs w:val="16"/>
        </w:rPr>
      </w:pPr>
      <w:r w:rsidRPr="00F219F2">
        <w:t>Procedure for notification and recording in the Master Register</w:t>
      </w:r>
      <w:r w:rsidRPr="00F219F2">
        <w:br/>
        <w:t>of assignments in the planned bands for the</w:t>
      </w:r>
      <w:r w:rsidRPr="00F219F2">
        <w:br/>
        <w:t>fixed-satellite service</w:t>
      </w:r>
      <w:r w:rsidRPr="00F219F2">
        <w:rPr>
          <w:rStyle w:val="Appelnotedebasdep"/>
          <w:b w:val="0"/>
          <w:bCs/>
        </w:rPr>
        <w:footnoteReference w:customMarkFollows="1" w:id="13"/>
        <w:t xml:space="preserve">11, </w:t>
      </w:r>
      <w:r w:rsidRPr="00F219F2">
        <w:rPr>
          <w:rStyle w:val="Appelnotedebasdep"/>
          <w:b w:val="0"/>
          <w:bCs/>
          <w:lang w:val="en-US"/>
        </w:rPr>
        <w:footnoteReference w:customMarkFollows="1" w:id="14"/>
        <w:t>12</w:t>
      </w:r>
      <w:r w:rsidRPr="00F219F2">
        <w:rPr>
          <w:b w:val="0"/>
          <w:bCs/>
          <w:sz w:val="16"/>
          <w:szCs w:val="16"/>
        </w:rPr>
        <w:t>    (WRC</w:t>
      </w:r>
      <w:r w:rsidRPr="00F219F2">
        <w:rPr>
          <w:b w:val="0"/>
          <w:bCs/>
          <w:sz w:val="16"/>
          <w:szCs w:val="16"/>
        </w:rPr>
        <w:noBreakHyphen/>
        <w:t>19)</w:t>
      </w:r>
    </w:p>
    <w:p w14:paraId="3C150A22" w14:textId="3A7BAE3E" w:rsidR="00354F69" w:rsidRPr="00F219F2" w:rsidRDefault="00CE1DDC">
      <w:pPr>
        <w:pStyle w:val="Proposal"/>
      </w:pPr>
      <w:r w:rsidRPr="00F219F2">
        <w:t>MOD</w:t>
      </w:r>
      <w:r w:rsidRPr="00F219F2">
        <w:tab/>
        <w:t>EUR/</w:t>
      </w:r>
      <w:r w:rsidR="001E2AB9" w:rsidRPr="00F219F2">
        <w:t>XXXX</w:t>
      </w:r>
      <w:r w:rsidRPr="00F219F2">
        <w:t>A22A6/8</w:t>
      </w:r>
    </w:p>
    <w:p w14:paraId="0E328AFA" w14:textId="43497BEB" w:rsidR="00496979" w:rsidRDefault="00CE1DDC" w:rsidP="00496979">
      <w:r w:rsidRPr="00F219F2">
        <w:rPr>
          <w:rStyle w:val="Provsplit"/>
        </w:rPr>
        <w:t>8.17</w:t>
      </w:r>
      <w:r w:rsidRPr="00F219F2">
        <w:tab/>
        <w:t xml:space="preserve">Wherever the use of a recorded frequency assignment to a space station is suspended for a period exceeding six months, the notifying administration shall inform the Bureau of the date on which such use was suspended. When the recorded assignment is brought back into use, the notifying administration shall so inform the Bureau, as soon as possible. </w:t>
      </w:r>
      <w:r w:rsidRPr="00F219F2">
        <w:rPr>
          <w:rFonts w:eastAsia="Batang"/>
        </w:rPr>
        <w:t>On receipt of the information sent under this provision, the Bureau shall make that information available on the ITU website as soon as possible and shall publish it in the BR IFIC</w:t>
      </w:r>
      <w:r w:rsidRPr="00F219F2">
        <w:rPr>
          <w:rFonts w:eastAsia="Batang"/>
          <w:sz w:val="22"/>
          <w:szCs w:val="22"/>
        </w:rPr>
        <w:t xml:space="preserve">. </w:t>
      </w:r>
      <w:r w:rsidRPr="00F219F2">
        <w:rPr>
          <w:rFonts w:eastAsia="Batang"/>
          <w:szCs w:val="22"/>
        </w:rPr>
        <w:t>The date on which the assignment is brought back into use</w:t>
      </w:r>
      <w:r w:rsidRPr="00F219F2">
        <w:rPr>
          <w:rStyle w:val="Appelnotedebasdep"/>
          <w:rFonts w:eastAsia="Batang"/>
          <w:szCs w:val="22"/>
        </w:rPr>
        <w:footnoteReference w:customMarkFollows="1" w:id="15"/>
        <w:t>14</w:t>
      </w:r>
      <w:r w:rsidRPr="00F219F2">
        <w:rPr>
          <w:rStyle w:val="Appelnotedebasdep"/>
          <w:rFonts w:eastAsia="Batang"/>
          <w:i/>
          <w:iCs/>
          <w:szCs w:val="22"/>
        </w:rPr>
        <w:t>ter</w:t>
      </w:r>
      <w:ins w:id="56" w:author="PTB-7" w:date="2023-04-25T16:33:00Z">
        <w:r w:rsidR="00F219F2" w:rsidRPr="00F219F2">
          <w:rPr>
            <w:rStyle w:val="Appelnotedebasdep"/>
            <w:rFonts w:eastAsia="Batang"/>
          </w:rPr>
          <w:t>, </w:t>
        </w:r>
        <w:r w:rsidR="00F219F2" w:rsidRPr="00F219F2">
          <w:rPr>
            <w:rStyle w:val="Appelnotedebasdep"/>
            <w:rFonts w:eastAsia="Batang"/>
          </w:rPr>
          <w:footnoteReference w:customMarkFollows="1" w:id="16"/>
          <w:t>14</w:t>
        </w:r>
        <w:r w:rsidR="00F219F2" w:rsidRPr="00F219F2">
          <w:rPr>
            <w:rStyle w:val="Appelnotedebasdep"/>
            <w:rFonts w:eastAsia="Batang"/>
            <w:i/>
            <w:iCs/>
          </w:rPr>
          <w:t>quater</w:t>
        </w:r>
      </w:ins>
      <w:r w:rsidRPr="00F219F2">
        <w:rPr>
          <w:rFonts w:eastAsia="Batang"/>
          <w:i/>
          <w:szCs w:val="22"/>
        </w:rPr>
        <w:t xml:space="preserve"> </w:t>
      </w:r>
      <w:r w:rsidRPr="00F219F2">
        <w:rPr>
          <w:rFonts w:eastAsia="Batang"/>
          <w:szCs w:val="22"/>
        </w:rPr>
        <w:t xml:space="preserve">shall be no later than three years from the date </w:t>
      </w:r>
      <w:r w:rsidRPr="00F219F2">
        <w:t xml:space="preserve">on which the use of the frequency assignment was suspended, provided that the notifying administration informs the Bureau of the suspension within six months from the date on which the use was suspended. If the notifying administration informs the Bureau of the suspension more than six months after the date </w:t>
      </w:r>
      <w:r w:rsidRPr="00F219F2">
        <w:lastRenderedPageBreak/>
        <w:t xml:space="preserve">on which the use of the frequency assignment was suspended, this three-year time period shall be reduced. In this case, the amount by which the three-year period shall be reduced shall be equal to the amount of time that has elapsed between the end of the six-month period and the date that the Bureau is informed </w:t>
      </w:r>
      <w:r w:rsidRPr="00F219F2">
        <w:rPr>
          <w:rFonts w:eastAsiaTheme="minorHAnsi"/>
        </w:rPr>
        <w:t xml:space="preserve">of the suspension. </w:t>
      </w:r>
      <w:r w:rsidRPr="00F219F2">
        <w:t>If the notifying administration informs the Bureau of the suspension more than 21 months after the date on which the use of the frequency assignment was suspended, the frequency assignment shall be cancelled from the Master Register and the Bureau shall apply the provisions of § 6.33.</w:t>
      </w:r>
      <w:r w:rsidRPr="00F219F2">
        <w:rPr>
          <w:sz w:val="16"/>
        </w:rPr>
        <w:t>     (</w:t>
      </w:r>
      <w:r w:rsidRPr="00F219F2">
        <w:rPr>
          <w:sz w:val="16"/>
          <w:szCs w:val="16"/>
        </w:rPr>
        <w:t>WRC</w:t>
      </w:r>
      <w:r w:rsidRPr="00F219F2">
        <w:rPr>
          <w:sz w:val="16"/>
          <w:szCs w:val="16"/>
        </w:rPr>
        <w:noBreakHyphen/>
      </w:r>
      <w:del w:id="59" w:author="PTB-7" w:date="2023-04-25T16:33:00Z">
        <w:r w:rsidRPr="00F219F2" w:rsidDel="001E2AB9">
          <w:rPr>
            <w:sz w:val="16"/>
            <w:szCs w:val="16"/>
          </w:rPr>
          <w:delText>19</w:delText>
        </w:r>
      </w:del>
      <w:ins w:id="60" w:author="PTB-7" w:date="2023-04-25T16:33:00Z">
        <w:r w:rsidR="001E2AB9" w:rsidRPr="00F219F2">
          <w:rPr>
            <w:sz w:val="16"/>
            <w:szCs w:val="16"/>
          </w:rPr>
          <w:t>23</w:t>
        </w:r>
      </w:ins>
      <w:r w:rsidRPr="00F219F2">
        <w:rPr>
          <w:sz w:val="16"/>
          <w:szCs w:val="16"/>
        </w:rPr>
        <w:t>)</w:t>
      </w:r>
    </w:p>
    <w:p w14:paraId="440A5D61" w14:textId="04A20560" w:rsidR="00354F69" w:rsidRDefault="00354F69">
      <w:pPr>
        <w:pStyle w:val="Reasons"/>
      </w:pPr>
    </w:p>
    <w:sectPr w:rsidR="00354F69">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A017E" w14:textId="77777777" w:rsidR="001A4805" w:rsidRDefault="001A4805">
      <w:r>
        <w:separator/>
      </w:r>
    </w:p>
  </w:endnote>
  <w:endnote w:type="continuationSeparator" w:id="0">
    <w:p w14:paraId="354C969B" w14:textId="77777777" w:rsidR="001A4805" w:rsidRDefault="001A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2265A" w14:textId="77777777" w:rsidR="00E45D05" w:rsidRDefault="00E45D05">
    <w:pPr>
      <w:framePr w:wrap="around" w:vAnchor="text" w:hAnchor="margin" w:xAlign="right" w:y="1"/>
    </w:pPr>
    <w:r>
      <w:fldChar w:fldCharType="begin"/>
    </w:r>
    <w:r>
      <w:instrText xml:space="preserve">PAGE  </w:instrText>
    </w:r>
    <w:r>
      <w:fldChar w:fldCharType="end"/>
    </w:r>
  </w:p>
  <w:p w14:paraId="26A62EA7" w14:textId="048177D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FB2FEA">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38AD"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F762" w14:textId="77777777" w:rsidR="001A4805" w:rsidRDefault="001A4805">
      <w:r>
        <w:rPr>
          <w:b/>
        </w:rPr>
        <w:t>_______________</w:t>
      </w:r>
    </w:p>
  </w:footnote>
  <w:footnote w:type="continuationSeparator" w:id="0">
    <w:p w14:paraId="7E099A06" w14:textId="77777777" w:rsidR="001A4805" w:rsidRDefault="001A4805">
      <w:r>
        <w:continuationSeparator/>
      </w:r>
    </w:p>
  </w:footnote>
  <w:footnote w:id="1">
    <w:p w14:paraId="740E8C13" w14:textId="77777777" w:rsidR="00480E34" w:rsidRPr="00F219F2" w:rsidRDefault="00CE1DDC" w:rsidP="00496979">
      <w:pPr>
        <w:pStyle w:val="Notedebasdepage"/>
        <w:rPr>
          <w:rFonts w:eastAsiaTheme="minorHAnsi"/>
        </w:rPr>
      </w:pPr>
      <w:r w:rsidRPr="00F219F2">
        <w:rPr>
          <w:rStyle w:val="Appelnotedebasdep"/>
          <w:rFonts w:eastAsiaTheme="minorHAnsi"/>
        </w:rPr>
        <w:t>*</w:t>
      </w:r>
      <w:r w:rsidRPr="00F219F2">
        <w:rPr>
          <w:rStyle w:val="NotedebasdepageCar"/>
          <w:rFonts w:eastAsiaTheme="minorHAnsi"/>
        </w:rPr>
        <w:tab/>
        <w:t>The expression “frequency assignment to a space station”, wherever it appears in this Appendix, shall be understood to refer to a frequency assignment associated with a given orbital position. See also Annex 7 for the orbital limitations.</w:t>
      </w:r>
      <w:r w:rsidRPr="00F219F2">
        <w:rPr>
          <w:rStyle w:val="NotedebasdepageCar"/>
          <w:rFonts w:eastAsiaTheme="minorHAnsi"/>
          <w:sz w:val="16"/>
        </w:rPr>
        <w:t>    </w:t>
      </w:r>
      <w:r w:rsidRPr="00F219F2">
        <w:rPr>
          <w:rStyle w:val="NotedebasdepageCar"/>
          <w:rFonts w:eastAsiaTheme="minorHAnsi"/>
          <w:sz w:val="16"/>
          <w:szCs w:val="16"/>
        </w:rPr>
        <w:t> (</w:t>
      </w:r>
      <w:r w:rsidRPr="00F219F2">
        <w:rPr>
          <w:rFonts w:eastAsiaTheme="minorHAnsi"/>
          <w:sz w:val="16"/>
          <w:szCs w:val="16"/>
        </w:rPr>
        <w:t>WRC</w:t>
      </w:r>
      <w:r w:rsidRPr="00F219F2">
        <w:rPr>
          <w:rFonts w:eastAsiaTheme="minorHAnsi"/>
          <w:sz w:val="16"/>
          <w:szCs w:val="16"/>
        </w:rPr>
        <w:noBreakHyphen/>
        <w:t>2000)</w:t>
      </w:r>
    </w:p>
  </w:footnote>
  <w:footnote w:id="2">
    <w:p w14:paraId="6D20A85D" w14:textId="77777777" w:rsidR="00480E34" w:rsidRPr="00F219F2" w:rsidRDefault="00CE1DDC" w:rsidP="00496979">
      <w:pPr>
        <w:pStyle w:val="Notedebasdepage"/>
        <w:rPr>
          <w:rStyle w:val="NotedebasdepageCar"/>
          <w:rFonts w:eastAsiaTheme="minorHAnsi"/>
        </w:rPr>
      </w:pPr>
      <w:r w:rsidRPr="00F219F2">
        <w:rPr>
          <w:rStyle w:val="Appelnotedebasdep"/>
          <w:rFonts w:eastAsiaTheme="minorHAnsi"/>
        </w:rPr>
        <w:t>1</w:t>
      </w:r>
      <w:r w:rsidRPr="00F219F2">
        <w:rPr>
          <w:rStyle w:val="NotedebasdepageCar"/>
          <w:rFonts w:eastAsiaTheme="minorHAnsi"/>
        </w:rPr>
        <w:tab/>
        <w:t>The Regions 1 and 3 List of additional uses is annexed to the Master International Frequency Register (see Resolution </w:t>
      </w:r>
      <w:r w:rsidRPr="00F219F2">
        <w:rPr>
          <w:rStyle w:val="NotedebasdepageCar"/>
          <w:rFonts w:eastAsiaTheme="minorHAnsi"/>
          <w:b/>
          <w:bCs/>
        </w:rPr>
        <w:t>542 (WRC</w:t>
      </w:r>
      <w:r w:rsidRPr="00F219F2">
        <w:rPr>
          <w:rStyle w:val="NotedebasdepageCar"/>
          <w:rFonts w:eastAsiaTheme="minorHAnsi"/>
          <w:b/>
          <w:bCs/>
        </w:rPr>
        <w:noBreakHyphen/>
        <w:t>2000)</w:t>
      </w:r>
      <w:r w:rsidRPr="00F219F2">
        <w:rPr>
          <w:rStyle w:val="Appelnotedebasdep"/>
          <w:rFonts w:eastAsiaTheme="minorHAnsi"/>
        </w:rPr>
        <w:t>**</w:t>
      </w:r>
      <w:r w:rsidRPr="00F219F2">
        <w:rPr>
          <w:rStyle w:val="NotedebasdepageCar"/>
          <w:rFonts w:eastAsiaTheme="minorHAnsi"/>
        </w:rPr>
        <w:t>).</w:t>
      </w:r>
      <w:r w:rsidRPr="00F219F2">
        <w:rPr>
          <w:rFonts w:eastAsiaTheme="minorHAnsi"/>
          <w:sz w:val="16"/>
        </w:rPr>
        <w:t>     (</w:t>
      </w:r>
      <w:r w:rsidRPr="00F219F2">
        <w:rPr>
          <w:rFonts w:eastAsiaTheme="minorHAnsi"/>
          <w:sz w:val="16"/>
          <w:szCs w:val="16"/>
        </w:rPr>
        <w:t>WRC</w:t>
      </w:r>
      <w:r w:rsidRPr="00F219F2">
        <w:rPr>
          <w:rFonts w:eastAsiaTheme="minorHAnsi"/>
          <w:sz w:val="16"/>
          <w:szCs w:val="16"/>
        </w:rPr>
        <w:noBreakHyphen/>
        <w:t>03)</w:t>
      </w:r>
    </w:p>
    <w:p w14:paraId="18E7F48B" w14:textId="77777777" w:rsidR="00480E34" w:rsidRPr="00F219F2" w:rsidRDefault="00CE1DDC" w:rsidP="00496979">
      <w:pPr>
        <w:pStyle w:val="Notedebasdepage"/>
        <w:tabs>
          <w:tab w:val="left" w:pos="567"/>
        </w:tabs>
      </w:pPr>
      <w:r w:rsidRPr="00F219F2">
        <w:tab/>
      </w:r>
      <w:r w:rsidRPr="00F219F2">
        <w:rPr>
          <w:rStyle w:val="Appelnotedebasdep"/>
        </w:rPr>
        <w:t>**</w:t>
      </w:r>
      <w:r w:rsidRPr="00F219F2">
        <w:rPr>
          <w:rStyle w:val="NotedebasdepageCar"/>
        </w:rPr>
        <w:tab/>
      </w:r>
      <w:r w:rsidRPr="00F219F2">
        <w:rPr>
          <w:rStyle w:val="NotedebasdepageCar"/>
          <w:i/>
          <w:iCs/>
        </w:rPr>
        <w:t>Note by the Secretariat</w:t>
      </w:r>
      <w:r w:rsidRPr="00F219F2">
        <w:rPr>
          <w:rStyle w:val="NotedebasdepageCar"/>
          <w:iCs/>
        </w:rPr>
        <w:t>:</w:t>
      </w:r>
      <w:r w:rsidRPr="00F219F2">
        <w:rPr>
          <w:rStyle w:val="NotedebasdepageCar"/>
        </w:rPr>
        <w:t xml:space="preserve"> This Resolution was abrogated by WRC</w:t>
      </w:r>
      <w:r w:rsidRPr="00F219F2">
        <w:rPr>
          <w:rStyle w:val="NotedebasdepageCar"/>
        </w:rPr>
        <w:noBreakHyphen/>
        <w:t>03.</w:t>
      </w:r>
    </w:p>
    <w:p w14:paraId="159D3C9C" w14:textId="77777777" w:rsidR="00480E34" w:rsidRPr="00F219F2" w:rsidRDefault="00CE1DDC" w:rsidP="00496979">
      <w:pPr>
        <w:pStyle w:val="Notedebasdepage"/>
        <w:rPr>
          <w:i/>
          <w:iCs/>
        </w:rPr>
      </w:pPr>
      <w:r w:rsidRPr="00F219F2">
        <w:rPr>
          <w:i/>
          <w:iCs/>
        </w:rPr>
        <w:t>Note by the Secretariat</w:t>
      </w:r>
      <w:r w:rsidRPr="00F219F2">
        <w:rPr>
          <w:iCs/>
        </w:rPr>
        <w:t>: Reference to an Article with the number in roman is referring to an Article in this Appendix.</w:t>
      </w:r>
    </w:p>
  </w:footnote>
  <w:footnote w:id="3">
    <w:p w14:paraId="4C2AE46B" w14:textId="77777777" w:rsidR="00480E34" w:rsidRPr="00F219F2" w:rsidRDefault="00CE1DDC" w:rsidP="00496979">
      <w:pPr>
        <w:pStyle w:val="Notedebasdepage"/>
        <w:rPr>
          <w:sz w:val="16"/>
        </w:rPr>
      </w:pPr>
      <w:r w:rsidRPr="00F219F2">
        <w:rPr>
          <w:rStyle w:val="Appelnotedebasdep"/>
        </w:rPr>
        <w:t>18</w:t>
      </w:r>
      <w:r w:rsidRPr="00F219F2">
        <w:tab/>
        <w:t>If the payments are not received in accordance with the provisions of Council Decision 482, as amended, on the implementation of cost recovery for satellite network filings, the Bureau shall cancel the publication specified in § 5.1.6 and the corresponding entries in the Master Register under § 5.2.2, 5.2.2.1, 5.2.2.2 or 5.2.6, as appropriate, and the corresponding entries included in the Plan on and after 3 June 2000 or in the List, as appropriate, after informing the administration concerned. The Bureau shall inform all administrations of such action. The Bureau shall send a reminder to the notifying administration not later than two months prior to the deadline for the payment in accordance with the above</w:t>
      </w:r>
      <w:r w:rsidRPr="00F219F2">
        <w:noBreakHyphen/>
        <w:t>mentioned Council Decision 482 unless the payment has already been received. See also Resolution </w:t>
      </w:r>
      <w:r w:rsidRPr="00F219F2">
        <w:rPr>
          <w:b/>
          <w:bCs/>
        </w:rPr>
        <w:t>905 (WRC</w:t>
      </w:r>
      <w:r w:rsidRPr="00F219F2">
        <w:rPr>
          <w:b/>
          <w:bCs/>
        </w:rPr>
        <w:noBreakHyphen/>
        <w:t>07)</w:t>
      </w:r>
      <w:r w:rsidRPr="00F219F2">
        <w:rPr>
          <w:rStyle w:val="Appelnotedebasdep"/>
        </w:rPr>
        <w:t>*</w:t>
      </w:r>
      <w:r w:rsidRPr="00F219F2">
        <w:t>.</w:t>
      </w:r>
      <w:r w:rsidRPr="00F219F2">
        <w:rPr>
          <w:sz w:val="16"/>
        </w:rPr>
        <w:t>     (WRC</w:t>
      </w:r>
      <w:r w:rsidRPr="00F219F2">
        <w:rPr>
          <w:sz w:val="16"/>
        </w:rPr>
        <w:noBreakHyphen/>
        <w:t>07)</w:t>
      </w:r>
    </w:p>
    <w:p w14:paraId="2489BC1B" w14:textId="77777777" w:rsidR="00480E34" w:rsidRPr="00F219F2" w:rsidRDefault="00CE1DDC" w:rsidP="00496979">
      <w:pPr>
        <w:pStyle w:val="Notedebasdepage"/>
        <w:keepLines w:val="0"/>
        <w:tabs>
          <w:tab w:val="left" w:pos="567"/>
        </w:tabs>
        <w:rPr>
          <w:lang w:val="en-US"/>
        </w:rPr>
      </w:pPr>
      <w:r w:rsidRPr="00F219F2">
        <w:tab/>
      </w:r>
      <w:r w:rsidRPr="00F219F2">
        <w:rPr>
          <w:rStyle w:val="Appelnotedebasdep"/>
        </w:rPr>
        <w:t xml:space="preserve">* </w:t>
      </w:r>
      <w:r w:rsidRPr="00F219F2">
        <w:rPr>
          <w:sz w:val="16"/>
        </w:rPr>
        <w:tab/>
      </w:r>
      <w:r w:rsidRPr="00F219F2">
        <w:rPr>
          <w:rStyle w:val="NotedebasdepageCar"/>
          <w:i/>
          <w:iCs/>
        </w:rPr>
        <w:t>Note by the Secretariat</w:t>
      </w:r>
      <w:r w:rsidRPr="00F219F2">
        <w:rPr>
          <w:rStyle w:val="NotedebasdepageCar"/>
          <w:iCs/>
        </w:rPr>
        <w:t>:</w:t>
      </w:r>
      <w:r w:rsidRPr="00F219F2">
        <w:rPr>
          <w:rStyle w:val="NotedebasdepageCar"/>
        </w:rPr>
        <w:t xml:space="preserve"> This Resolution was abrogated by WRC</w:t>
      </w:r>
      <w:r w:rsidRPr="00F219F2">
        <w:rPr>
          <w:rStyle w:val="NotedebasdepageCar"/>
        </w:rPr>
        <w:noBreakHyphen/>
        <w:t>12.</w:t>
      </w:r>
    </w:p>
  </w:footnote>
  <w:footnote w:id="4">
    <w:p w14:paraId="53022C7A" w14:textId="77777777" w:rsidR="00480E34" w:rsidRPr="00F219F2" w:rsidRDefault="00CE1DDC" w:rsidP="00496979">
      <w:pPr>
        <w:pStyle w:val="Notedebasdepage"/>
      </w:pPr>
      <w:r w:rsidRPr="00F219F2">
        <w:rPr>
          <w:rStyle w:val="Appelnotedebasdep"/>
        </w:rPr>
        <w:t>20</w:t>
      </w:r>
      <w:r w:rsidRPr="00F219F2">
        <w:rPr>
          <w:rStyle w:val="Appelnotedebasdep"/>
          <w:i/>
          <w:iCs/>
        </w:rPr>
        <w:t>bis</w:t>
      </w:r>
      <w:r w:rsidRPr="00F219F2">
        <w:t xml:space="preserve"> </w:t>
      </w:r>
      <w:r w:rsidRPr="00F219F2">
        <w:rPr>
          <w:rFonts w:eastAsiaTheme="minorHAnsi"/>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Resolution </w:t>
      </w:r>
      <w:r w:rsidRPr="00F219F2">
        <w:rPr>
          <w:rFonts w:eastAsiaTheme="minorHAnsi"/>
          <w:b/>
          <w:bCs/>
        </w:rPr>
        <w:t>40 (Rev.WRC</w:t>
      </w:r>
      <w:r w:rsidRPr="00F219F2">
        <w:rPr>
          <w:rFonts w:eastAsiaTheme="minorHAnsi"/>
          <w:b/>
          <w:bCs/>
        </w:rPr>
        <w:noBreakHyphen/>
        <w:t>19)</w:t>
      </w:r>
      <w:r w:rsidRPr="00F219F2">
        <w:rPr>
          <w:rFonts w:eastAsiaTheme="minorHAnsi"/>
        </w:rPr>
        <w:t xml:space="preserve"> shall apply.</w:t>
      </w:r>
      <w:r w:rsidRPr="00F219F2">
        <w:rPr>
          <w:color w:val="000000"/>
          <w:sz w:val="16"/>
        </w:rPr>
        <w:t>     (WRC</w:t>
      </w:r>
      <w:r w:rsidRPr="00F219F2">
        <w:rPr>
          <w:color w:val="000000"/>
          <w:sz w:val="16"/>
        </w:rPr>
        <w:noBreakHyphen/>
        <w:t>19)</w:t>
      </w:r>
    </w:p>
  </w:footnote>
  <w:footnote w:id="5">
    <w:p w14:paraId="6A2B5850" w14:textId="701A46E7" w:rsidR="001E2AB9" w:rsidRPr="00F219F2" w:rsidRDefault="001E2AB9" w:rsidP="001E2AB9">
      <w:pPr>
        <w:pStyle w:val="Notedebasdepage"/>
        <w:rPr>
          <w:lang w:val="en-US"/>
        </w:rPr>
      </w:pPr>
      <w:ins w:id="34" w:author="ITU" w:date="2022-09-20T17:23:00Z">
        <w:r w:rsidRPr="00F219F2">
          <w:rPr>
            <w:rStyle w:val="Appelnotedebasdep"/>
          </w:rPr>
          <w:t>20</w:t>
        </w:r>
        <w:r w:rsidRPr="00F219F2">
          <w:rPr>
            <w:rStyle w:val="Appelnotedebasdep"/>
            <w:i/>
            <w:iCs/>
          </w:rPr>
          <w:t>ter</w:t>
        </w:r>
        <w:r w:rsidRPr="00F219F2">
          <w:rPr>
            <w:i/>
            <w:iCs/>
          </w:rPr>
          <w:t xml:space="preserve"> </w:t>
        </w:r>
      </w:ins>
      <w:ins w:id="35" w:author="PTB-7" w:date="2023-04-25T16:47:00Z">
        <w:r w:rsidR="00CE1DDC" w:rsidRPr="00A95B8F">
          <w:t xml:space="preserve">If the notifying administration has </w:t>
        </w:r>
        <w:r w:rsidR="00CE1DDC" w:rsidRPr="003A4E0F">
          <w:t>informed the Bureau of the date of</w:t>
        </w:r>
        <w:r w:rsidR="00CE1DDC" w:rsidRPr="00A95B8F">
          <w:t xml:space="preserve"> commence</w:t>
        </w:r>
        <w:r w:rsidR="00CE1DDC" w:rsidRPr="003A4E0F">
          <w:t>ment of</w:t>
        </w:r>
        <w:r w:rsidR="00CE1DDC" w:rsidRPr="00A95B8F">
          <w:t xml:space="preserve"> the 90-day bringing back into use period, </w:t>
        </w:r>
        <w:r w:rsidR="00CE1DDC" w:rsidRPr="003A4E0F">
          <w:t xml:space="preserve">but, as of 15 days after the end of the 90-day bringing back into use period has not yet informed the Bureau of the completion of the bringing back into use period as per </w:t>
        </w:r>
        <w:r w:rsidR="00CE1DDC" w:rsidRPr="00A95B8F">
          <w:rPr>
            <w:color w:val="000000" w:themeColor="text1"/>
          </w:rPr>
          <w:t>footnote 20</w:t>
        </w:r>
        <w:r w:rsidR="00CE1DDC" w:rsidRPr="00A95B8F">
          <w:rPr>
            <w:i/>
            <w:iCs/>
            <w:color w:val="000000" w:themeColor="text1"/>
          </w:rPr>
          <w:t>bis</w:t>
        </w:r>
        <w:r w:rsidR="00CE1DDC" w:rsidRPr="00A95B8F">
          <w:rPr>
            <w:color w:val="FF0000"/>
          </w:rPr>
          <w:t xml:space="preserve">, </w:t>
        </w:r>
        <w:r w:rsidR="00CE1DDC" w:rsidRPr="00A95B8F">
          <w:t xml:space="preserve">the Bureau shall </w:t>
        </w:r>
        <w:r w:rsidR="00CE1DDC" w:rsidRPr="003A4E0F">
          <w:t>promptly</w:t>
        </w:r>
        <w:r w:rsidR="00CE1DDC" w:rsidRPr="00A95B8F">
          <w:t xml:space="preserve"> send the notifying administration a reminder of the obligation </w:t>
        </w:r>
        <w:r w:rsidR="00CE1DDC" w:rsidRPr="003A4E0F">
          <w:t>to inform the Bureau of the completion of the bringing back into use period</w:t>
        </w:r>
        <w:r w:rsidR="00CE1DDC" w:rsidRPr="00A95B8F">
          <w:t xml:space="preserve"> under </w:t>
        </w:r>
        <w:r w:rsidR="00CE1DDC" w:rsidRPr="00A95B8F">
          <w:rPr>
            <w:rStyle w:val="apple-converted-space"/>
          </w:rPr>
          <w:t xml:space="preserve">footnote </w:t>
        </w:r>
        <w:r w:rsidR="00CE1DDC" w:rsidRPr="00CE1DDC">
          <w:rPr>
            <w:i/>
            <w:iCs/>
            <w:color w:val="000000" w:themeColor="text1"/>
          </w:rPr>
          <w:t>20bis</w:t>
        </w:r>
        <w:r w:rsidR="00CE1DDC">
          <w:rPr>
            <w:color w:val="000000" w:themeColor="text1"/>
          </w:rPr>
          <w:t>.</w:t>
        </w:r>
        <w:r w:rsidR="00CE1DDC" w:rsidRPr="00F219F2">
          <w:rPr>
            <w:rStyle w:val="apple-converted-space"/>
            <w:spacing w:val="-2"/>
            <w:sz w:val="16"/>
            <w:szCs w:val="16"/>
          </w:rPr>
          <w:t>     (WRC</w:t>
        </w:r>
        <w:r w:rsidR="00CE1DDC" w:rsidRPr="00F219F2">
          <w:rPr>
            <w:rStyle w:val="apple-converted-space"/>
            <w:spacing w:val="-2"/>
            <w:sz w:val="16"/>
            <w:szCs w:val="16"/>
          </w:rPr>
          <w:noBreakHyphen/>
          <w:t>23)</w:t>
        </w:r>
      </w:ins>
    </w:p>
  </w:footnote>
  <w:footnote w:id="6">
    <w:p w14:paraId="157127E7" w14:textId="77777777" w:rsidR="00480E34" w:rsidRPr="00F219F2" w:rsidRDefault="00CE1DDC" w:rsidP="00496979">
      <w:pPr>
        <w:pStyle w:val="Notedebasdepage"/>
      </w:pPr>
      <w:r w:rsidRPr="00F219F2">
        <w:rPr>
          <w:rStyle w:val="Appelnotedebasdep"/>
          <w:color w:val="000000"/>
        </w:rPr>
        <w:t>*</w:t>
      </w:r>
      <w:r w:rsidRPr="00F219F2">
        <w:rPr>
          <w:color w:val="000000"/>
        </w:rPr>
        <w:tab/>
      </w:r>
      <w:r w:rsidRPr="00F219F2">
        <w:t>The expression “frequency assignment to a space station”, wherever it appears in this Appendix, shall be understood to refer to a frequency assignment associated with a given orbital position.</w:t>
      </w:r>
      <w:r w:rsidRPr="00F219F2">
        <w:rPr>
          <w:sz w:val="16"/>
        </w:rPr>
        <w:t>     (WRC</w:t>
      </w:r>
      <w:r w:rsidRPr="00F219F2">
        <w:rPr>
          <w:sz w:val="16"/>
        </w:rPr>
        <w:noBreakHyphen/>
        <w:t>03)</w:t>
      </w:r>
    </w:p>
  </w:footnote>
  <w:footnote w:id="7">
    <w:p w14:paraId="31148BC1" w14:textId="77777777" w:rsidR="00480E34" w:rsidRPr="00F219F2" w:rsidRDefault="00CE1DDC" w:rsidP="00496979">
      <w:pPr>
        <w:pStyle w:val="Notedebasdepage"/>
        <w:rPr>
          <w:rStyle w:val="NotedebasdepageCar"/>
          <w:sz w:val="16"/>
          <w:szCs w:val="16"/>
          <w:lang w:val="en-US"/>
        </w:rPr>
      </w:pPr>
      <w:r w:rsidRPr="00F219F2">
        <w:rPr>
          <w:rStyle w:val="Appelnotedebasdep"/>
          <w:color w:val="000000"/>
          <w:lang w:val="en-US"/>
        </w:rPr>
        <w:t>1</w:t>
      </w:r>
      <w:r w:rsidRPr="00F219F2">
        <w:rPr>
          <w:rStyle w:val="NotedebasdepageCar"/>
          <w:lang w:val="en-US"/>
        </w:rPr>
        <w:tab/>
        <w:t xml:space="preserve">The Regions 1 and 3 feeder-link List of additional uses is annexed to the Master International Frequency Register (see Resolution </w:t>
      </w:r>
      <w:r w:rsidRPr="00F219F2">
        <w:rPr>
          <w:b/>
          <w:bCs/>
        </w:rPr>
        <w:t>542</w:t>
      </w:r>
      <w:r w:rsidRPr="00F219F2">
        <w:rPr>
          <w:rStyle w:val="NotedebasdepageCar"/>
          <w:b/>
          <w:bCs/>
          <w:lang w:val="en-US"/>
        </w:rPr>
        <w:t xml:space="preserve"> (WRC</w:t>
      </w:r>
      <w:r w:rsidRPr="00F219F2">
        <w:rPr>
          <w:rStyle w:val="NotedebasdepageCar"/>
          <w:b/>
          <w:bCs/>
          <w:lang w:val="en-US"/>
        </w:rPr>
        <w:noBreakHyphen/>
        <w:t>2000</w:t>
      </w:r>
      <w:r w:rsidRPr="00F219F2">
        <w:rPr>
          <w:rStyle w:val="NotedebasdepageCar"/>
          <w:lang w:val="en-US"/>
        </w:rPr>
        <w:t>)</w:t>
      </w:r>
      <w:r w:rsidRPr="00F219F2">
        <w:rPr>
          <w:rStyle w:val="Appelnotedebasdep"/>
          <w:lang w:val="en-US"/>
        </w:rPr>
        <w:t>**</w:t>
      </w:r>
      <w:r w:rsidRPr="00F219F2">
        <w:rPr>
          <w:rStyle w:val="NotedebasdepageCar"/>
          <w:lang w:val="en-US"/>
        </w:rPr>
        <w:t>).</w:t>
      </w:r>
      <w:r w:rsidRPr="00F219F2">
        <w:rPr>
          <w:rStyle w:val="NotedebasdepageCar"/>
          <w:sz w:val="16"/>
          <w:lang w:val="en-US"/>
        </w:rPr>
        <w:t>     (</w:t>
      </w:r>
      <w:r w:rsidRPr="00F219F2">
        <w:rPr>
          <w:rStyle w:val="NotedebasdepageCar"/>
          <w:sz w:val="16"/>
          <w:szCs w:val="16"/>
          <w:lang w:val="en-US"/>
        </w:rPr>
        <w:t>WRC</w:t>
      </w:r>
      <w:r w:rsidRPr="00F219F2">
        <w:rPr>
          <w:rStyle w:val="NotedebasdepageCar"/>
          <w:sz w:val="16"/>
          <w:szCs w:val="16"/>
          <w:lang w:val="en-US"/>
        </w:rPr>
        <w:noBreakHyphen/>
        <w:t>03)</w:t>
      </w:r>
    </w:p>
    <w:p w14:paraId="7C4245D9" w14:textId="77777777" w:rsidR="00480E34" w:rsidRPr="00F219F2" w:rsidRDefault="00CE1DDC" w:rsidP="00496979">
      <w:pPr>
        <w:pStyle w:val="Notedebasdepage"/>
        <w:tabs>
          <w:tab w:val="left" w:pos="567"/>
        </w:tabs>
        <w:rPr>
          <w:rStyle w:val="NotedebasdepageCar"/>
        </w:rPr>
      </w:pPr>
      <w:r w:rsidRPr="00F219F2">
        <w:rPr>
          <w:sz w:val="16"/>
        </w:rPr>
        <w:tab/>
        <w:t>**</w:t>
      </w:r>
      <w:r w:rsidRPr="00F219F2">
        <w:rPr>
          <w:rStyle w:val="NotedebasdepageCar"/>
        </w:rPr>
        <w:tab/>
      </w:r>
      <w:r w:rsidRPr="00F219F2">
        <w:rPr>
          <w:i/>
          <w:iCs/>
        </w:rPr>
        <w:t>Note by the Secretariat</w:t>
      </w:r>
      <w:r w:rsidRPr="00F219F2">
        <w:t>: This Resolution was abrogated by WRC</w:t>
      </w:r>
      <w:r w:rsidRPr="00F219F2">
        <w:noBreakHyphen/>
        <w:t>03.</w:t>
      </w:r>
    </w:p>
  </w:footnote>
  <w:footnote w:id="8">
    <w:p w14:paraId="157E94C3" w14:textId="77777777" w:rsidR="00480E34" w:rsidRPr="00F219F2" w:rsidRDefault="00CE1DDC" w:rsidP="00496979">
      <w:pPr>
        <w:pStyle w:val="Notedebasdepage"/>
        <w:rPr>
          <w:color w:val="000000"/>
        </w:rPr>
      </w:pPr>
      <w:r w:rsidRPr="00F219F2">
        <w:rPr>
          <w:rStyle w:val="Appelnotedebasdep"/>
          <w:color w:val="000000"/>
        </w:rPr>
        <w:t>2</w:t>
      </w:r>
      <w:r w:rsidRPr="00F219F2">
        <w:rPr>
          <w:rStyle w:val="NotedebasdepageCar"/>
        </w:rPr>
        <w:tab/>
        <w:t>This use of the band 14.5-14.8 GHz is reserved for countries outside Europe</w:t>
      </w:r>
      <w:r w:rsidRPr="00F219F2">
        <w:rPr>
          <w:rStyle w:val="NotedebasdepageCar"/>
          <w:lang w:val="en-US"/>
        </w:rPr>
        <w:t>.</w:t>
      </w:r>
    </w:p>
    <w:p w14:paraId="341DCB4A" w14:textId="77777777" w:rsidR="00480E34" w:rsidRPr="00F219F2" w:rsidRDefault="00CE1DDC" w:rsidP="00496979">
      <w:pPr>
        <w:pStyle w:val="Notedebasdepage"/>
        <w:rPr>
          <w:i/>
          <w:iCs/>
        </w:rPr>
      </w:pPr>
      <w:r w:rsidRPr="00F219F2">
        <w:rPr>
          <w:i/>
          <w:iCs/>
        </w:rPr>
        <w:t>Note by the Secretariat</w:t>
      </w:r>
      <w:r w:rsidRPr="00F219F2">
        <w:rPr>
          <w:iCs/>
        </w:rPr>
        <w:t>: Reference to an Article with the number in roman is referring to an Article in this Appendix.</w:t>
      </w:r>
    </w:p>
  </w:footnote>
  <w:footnote w:id="9">
    <w:p w14:paraId="760CB68A" w14:textId="77777777" w:rsidR="00480E34" w:rsidRPr="00F219F2" w:rsidRDefault="00CE1DDC" w:rsidP="00F2395D">
      <w:pPr>
        <w:pStyle w:val="Notedebasdepage"/>
        <w:rPr>
          <w:rStyle w:val="NotedebasdepageCar"/>
          <w:lang w:val="en-US"/>
        </w:rPr>
      </w:pPr>
      <w:r w:rsidRPr="00F219F2">
        <w:rPr>
          <w:rStyle w:val="Appelnotedebasdep"/>
        </w:rPr>
        <w:t>21</w:t>
      </w:r>
      <w:r w:rsidRPr="00F219F2">
        <w:rPr>
          <w:rStyle w:val="NotedebasdepageCar"/>
          <w:lang w:val="en-US"/>
        </w:rPr>
        <w:tab/>
        <w:t>Notification of assignments to transmitting feeder-link earth stations included in the Region 2 feeder-link Plan after 2 June 2000, or included in the feeder-link List, following successful application of Article 4, shall be effected applying the provisions of Article </w:t>
      </w:r>
      <w:r w:rsidRPr="00F219F2">
        <w:rPr>
          <w:rStyle w:val="NotedebasdepageCar"/>
          <w:b/>
          <w:bCs/>
          <w:lang w:val="en-US"/>
        </w:rPr>
        <w:t>11</w:t>
      </w:r>
      <w:r w:rsidRPr="00F219F2">
        <w:rPr>
          <w:rStyle w:val="NotedebasdepageCar"/>
          <w:lang w:val="en-US"/>
        </w:rPr>
        <w:t xml:space="preserve"> following completion of the procedure of Article </w:t>
      </w:r>
      <w:r w:rsidRPr="00F219F2">
        <w:rPr>
          <w:rStyle w:val="NotedebasdepageCar"/>
          <w:b/>
          <w:bCs/>
          <w:lang w:val="en-US"/>
        </w:rPr>
        <w:t>9</w:t>
      </w:r>
      <w:r w:rsidRPr="00F219F2">
        <w:rPr>
          <w:rStyle w:val="NotedebasdepageCar"/>
          <w:lang w:val="en-US"/>
        </w:rPr>
        <w:t>.</w:t>
      </w:r>
      <w:r w:rsidRPr="00F219F2">
        <w:rPr>
          <w:rStyle w:val="NotedebasdepageCar"/>
          <w:sz w:val="16"/>
          <w:lang w:val="en-US"/>
        </w:rPr>
        <w:t>     (</w:t>
      </w:r>
      <w:r w:rsidRPr="00F219F2">
        <w:rPr>
          <w:rStyle w:val="NotedebasdepageCar"/>
          <w:sz w:val="16"/>
          <w:szCs w:val="16"/>
          <w:lang w:val="en-US"/>
        </w:rPr>
        <w:t>WRC</w:t>
      </w:r>
      <w:r w:rsidRPr="00F219F2">
        <w:rPr>
          <w:rStyle w:val="NotedebasdepageCar"/>
          <w:sz w:val="16"/>
          <w:szCs w:val="16"/>
          <w:lang w:val="en-US"/>
        </w:rPr>
        <w:noBreakHyphen/>
        <w:t>03)</w:t>
      </w:r>
    </w:p>
  </w:footnote>
  <w:footnote w:id="10">
    <w:p w14:paraId="60C3B21C" w14:textId="77777777" w:rsidR="00480E34" w:rsidRPr="00F219F2" w:rsidRDefault="00CE1DDC" w:rsidP="00496979">
      <w:pPr>
        <w:pStyle w:val="Notedebasdepage"/>
        <w:rPr>
          <w:rStyle w:val="NotedebasdepageCar"/>
          <w:b/>
          <w:bCs/>
        </w:rPr>
      </w:pPr>
      <w:r w:rsidRPr="00F219F2">
        <w:rPr>
          <w:rStyle w:val="Appelnotedebasdep"/>
        </w:rPr>
        <w:t>22</w:t>
      </w:r>
      <w:r w:rsidRPr="00F219F2">
        <w:rPr>
          <w:rStyle w:val="NotedebasdepageCar"/>
        </w:rPr>
        <w:tab/>
        <w:t>If the payments are not received in accordance with the provisions of Council Decision 482, as amended, on the implementation of cost recovery for satellite network filings, the Bureau shall cancel the publication specified in § 5.1.10 and the corresponding entries in the Master Register under § 5.2.2, § 5.2.2.1, § 5.2.2.2 or</w:t>
      </w:r>
      <w:r w:rsidRPr="00F219F2">
        <w:t> </w:t>
      </w:r>
      <w:r w:rsidRPr="00F219F2">
        <w:rPr>
          <w:rStyle w:val="NotedebasdepageCar"/>
        </w:rPr>
        <w:t>§ 5.2.6, as appropriate, and the corresponding entries included in the Plan on and after 3 June 2000 or in the List, as appropriate, after informing the administration concerned. The Bureau shall inform all administrations of such action. The Bureau shall send a reminder to the notifying administration not later than two months prior to the deadline for the payment in accordance with the above-mentioned Council Decision 482 unless the payment has already been received.</w:t>
      </w:r>
      <w:r w:rsidRPr="00F219F2">
        <w:rPr>
          <w:rStyle w:val="NotedebasdepageCar"/>
          <w:sz w:val="16"/>
          <w:szCs w:val="16"/>
          <w:lang w:val="en-US"/>
        </w:rPr>
        <w:t>      (WRC</w:t>
      </w:r>
      <w:r w:rsidRPr="00F219F2">
        <w:rPr>
          <w:sz w:val="16"/>
          <w:szCs w:val="16"/>
        </w:rPr>
        <w:noBreakHyphen/>
      </w:r>
      <w:r w:rsidRPr="00F219F2">
        <w:rPr>
          <w:rStyle w:val="NotedebasdepageCar"/>
          <w:sz w:val="16"/>
          <w:szCs w:val="16"/>
          <w:lang w:val="en-US"/>
        </w:rPr>
        <w:t>19)</w:t>
      </w:r>
    </w:p>
  </w:footnote>
  <w:footnote w:id="11">
    <w:p w14:paraId="4E94BE41" w14:textId="77777777" w:rsidR="00480E34" w:rsidRPr="00F219F2" w:rsidRDefault="00CE1DDC" w:rsidP="00496979">
      <w:pPr>
        <w:pStyle w:val="Notedebasdepage"/>
        <w:rPr>
          <w:lang w:val="en-US"/>
        </w:rPr>
      </w:pPr>
      <w:r w:rsidRPr="00F219F2">
        <w:rPr>
          <w:rStyle w:val="Appelnotedebasdep"/>
        </w:rPr>
        <w:t>24</w:t>
      </w:r>
      <w:r w:rsidRPr="00F219F2">
        <w:rPr>
          <w:rStyle w:val="Appelnotedebasdep"/>
          <w:i/>
          <w:iCs/>
        </w:rPr>
        <w:t>bis</w:t>
      </w:r>
      <w:r w:rsidRPr="00F219F2">
        <w:t xml:space="preserve"> </w:t>
      </w:r>
      <w:r w:rsidRPr="00F219F2">
        <w:rPr>
          <w:rStyle w:val="NotedebasdepageCar"/>
        </w:rPr>
        <w:t xml:space="preserve">The date of bringing back into use of a frequency assignment to a space station in the geostationary-satellite orbit shall be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w:t>
      </w:r>
      <w:r w:rsidRPr="00F219F2">
        <w:t xml:space="preserve">Resolution </w:t>
      </w:r>
      <w:r w:rsidRPr="00F219F2">
        <w:rPr>
          <w:b/>
          <w:bCs/>
        </w:rPr>
        <w:t>40 (Rev.WRC</w:t>
      </w:r>
      <w:r w:rsidRPr="00F219F2">
        <w:rPr>
          <w:b/>
          <w:bCs/>
        </w:rPr>
        <w:noBreakHyphen/>
        <w:t>19)</w:t>
      </w:r>
      <w:r w:rsidRPr="00F219F2">
        <w:t xml:space="preserve"> shall apply.</w:t>
      </w:r>
      <w:r w:rsidRPr="00F219F2">
        <w:rPr>
          <w:sz w:val="16"/>
          <w:szCs w:val="16"/>
        </w:rPr>
        <w:t>     </w:t>
      </w:r>
      <w:r w:rsidRPr="00F219F2">
        <w:rPr>
          <w:rStyle w:val="NotedebasdepageCar"/>
          <w:sz w:val="16"/>
          <w:szCs w:val="16"/>
        </w:rPr>
        <w:t>(WRC</w:t>
      </w:r>
      <w:r w:rsidRPr="00F219F2">
        <w:rPr>
          <w:rStyle w:val="NotedebasdepageCar"/>
          <w:sz w:val="16"/>
          <w:szCs w:val="16"/>
        </w:rPr>
        <w:noBreakHyphen/>
        <w:t>19)</w:t>
      </w:r>
    </w:p>
  </w:footnote>
  <w:footnote w:id="12">
    <w:p w14:paraId="3D2F8EAD" w14:textId="77777777" w:rsidR="00F219F2" w:rsidRPr="00F219F2" w:rsidRDefault="00F219F2" w:rsidP="00F219F2">
      <w:pPr>
        <w:pStyle w:val="Notedebasdepage"/>
        <w:rPr>
          <w:ins w:id="42" w:author="PTB-7" w:date="2023-04-25T16:32:00Z"/>
        </w:rPr>
      </w:pPr>
      <w:ins w:id="43" w:author="PTB-7" w:date="2023-04-25T16:32:00Z">
        <w:r w:rsidRPr="00F219F2">
          <w:rPr>
            <w:rStyle w:val="Appelnotedebasdep"/>
          </w:rPr>
          <w:t>24</w:t>
        </w:r>
        <w:r w:rsidRPr="00F219F2">
          <w:rPr>
            <w:rStyle w:val="Appelnotedebasdep"/>
            <w:i/>
            <w:iCs/>
          </w:rPr>
          <w:t>ter</w:t>
        </w:r>
        <w:r w:rsidRPr="00F219F2">
          <w:t xml:space="preserve"> If the notifying administration has informed the Bureau of the date of commencement of the 90</w:t>
        </w:r>
        <w:r w:rsidRPr="00F219F2">
          <w:rPr>
            <w:spacing w:val="-4"/>
          </w:rPr>
          <w:noBreakHyphen/>
        </w:r>
        <w:r w:rsidRPr="00F219F2">
          <w:t xml:space="preserve">day bringing back into use period, but, as of 15 days after the end of the 90-day bringing back into use period has not yet informed the Bureau of the completion of the bringing back into use period </w:t>
        </w:r>
        <w:r w:rsidRPr="00F219F2">
          <w:rPr>
            <w:color w:val="000000" w:themeColor="text1"/>
          </w:rPr>
          <w:t xml:space="preserve">as per </w:t>
        </w:r>
        <w:r w:rsidRPr="00F219F2">
          <w:rPr>
            <w:rStyle w:val="apple-converted-space"/>
          </w:rPr>
          <w:t>footnote </w:t>
        </w:r>
        <w:r w:rsidRPr="00F219F2">
          <w:rPr>
            <w:color w:val="000000" w:themeColor="text1"/>
          </w:rPr>
          <w:t>24</w:t>
        </w:r>
        <w:r w:rsidRPr="00F219F2">
          <w:rPr>
            <w:i/>
            <w:iCs/>
            <w:color w:val="000000" w:themeColor="text1"/>
          </w:rPr>
          <w:t>bis</w:t>
        </w:r>
        <w:r w:rsidRPr="00F219F2">
          <w:t xml:space="preserve">, the Bureau shall promptly send the notifying administration a reminder of the obligation to inform the Bureau of the completion of the bringing back into use period under </w:t>
        </w:r>
        <w:r w:rsidRPr="00F219F2">
          <w:rPr>
            <w:rStyle w:val="apple-converted-space"/>
          </w:rPr>
          <w:t>footnote </w:t>
        </w:r>
        <w:r w:rsidRPr="00F219F2">
          <w:rPr>
            <w:color w:val="000000" w:themeColor="text1"/>
          </w:rPr>
          <w:t>24</w:t>
        </w:r>
        <w:r w:rsidRPr="00F219F2">
          <w:rPr>
            <w:i/>
            <w:iCs/>
            <w:color w:val="000000" w:themeColor="text1"/>
          </w:rPr>
          <w:t>bis</w:t>
        </w:r>
        <w:r w:rsidRPr="00F219F2">
          <w:rPr>
            <w:spacing w:val="-4"/>
          </w:rPr>
          <w:t>.</w:t>
        </w:r>
        <w:r w:rsidRPr="00F219F2">
          <w:rPr>
            <w:rStyle w:val="apple-converted-space"/>
            <w:spacing w:val="-4"/>
            <w:sz w:val="16"/>
            <w:szCs w:val="16"/>
          </w:rPr>
          <w:t>     (WRC</w:t>
        </w:r>
        <w:r w:rsidRPr="00F219F2">
          <w:rPr>
            <w:sz w:val="16"/>
            <w:szCs w:val="12"/>
          </w:rPr>
          <w:noBreakHyphen/>
        </w:r>
        <w:r w:rsidRPr="00F219F2">
          <w:rPr>
            <w:rStyle w:val="apple-converted-space"/>
            <w:spacing w:val="-4"/>
            <w:sz w:val="16"/>
            <w:szCs w:val="16"/>
          </w:rPr>
          <w:t>23)</w:t>
        </w:r>
      </w:ins>
    </w:p>
  </w:footnote>
  <w:footnote w:id="13">
    <w:p w14:paraId="3B539489" w14:textId="77777777" w:rsidR="00480E34" w:rsidRPr="00F219F2" w:rsidRDefault="00CE1DDC" w:rsidP="00496979">
      <w:pPr>
        <w:pStyle w:val="Notedebasdepage"/>
      </w:pPr>
      <w:r w:rsidRPr="00F219F2">
        <w:rPr>
          <w:rStyle w:val="Appelnotedebasdep"/>
        </w:rPr>
        <w:t>11</w:t>
      </w:r>
      <w:r w:rsidRPr="00F219F2">
        <w:tab/>
        <w:t>If the payments are not received in accordance with the provisions of Council Decision 482, as amended, on the implementation of cost recovery for satellite network filings, the Bureau shall cancel the publication specified in §§ 8.5 and 8.12 and the corresponding entries in the Master Register under § 8.11 or § 8.16</w:t>
      </w:r>
      <w:r w:rsidRPr="00F219F2">
        <w:rPr>
          <w:i/>
        </w:rPr>
        <w:t>bis</w:t>
      </w:r>
      <w:r w:rsidRPr="00F219F2">
        <w:t>, as appropriate, after informing the administration concerned. The Bureau shall inform all administrations of such action and that any resubmitted notice shall be considered to be a new notice. The Bureau shall send a reminder to the notifying administration not later than two months prior to the deadline for the payment in accordance with the above</w:t>
      </w:r>
      <w:r w:rsidRPr="00F219F2">
        <w:noBreakHyphen/>
        <w:t>mentioned Council Decision 482, unless the payment has already been received.</w:t>
      </w:r>
      <w:r w:rsidRPr="00F219F2">
        <w:rPr>
          <w:sz w:val="16"/>
        </w:rPr>
        <w:t>     (</w:t>
      </w:r>
      <w:r w:rsidRPr="00F219F2">
        <w:rPr>
          <w:sz w:val="16"/>
          <w:szCs w:val="16"/>
        </w:rPr>
        <w:t>WRC</w:t>
      </w:r>
      <w:r w:rsidRPr="00F219F2">
        <w:rPr>
          <w:sz w:val="16"/>
          <w:szCs w:val="16"/>
        </w:rPr>
        <w:noBreakHyphen/>
        <w:t>19)</w:t>
      </w:r>
    </w:p>
  </w:footnote>
  <w:footnote w:id="14">
    <w:p w14:paraId="10762C35" w14:textId="77777777" w:rsidR="00480E34" w:rsidRPr="00F219F2" w:rsidRDefault="00CE1DDC" w:rsidP="00FD3F17">
      <w:pPr>
        <w:pStyle w:val="Notedebasdepage"/>
        <w:rPr>
          <w:lang w:val="en-US"/>
        </w:rPr>
      </w:pPr>
      <w:r w:rsidRPr="00F219F2">
        <w:rPr>
          <w:rStyle w:val="Appelnotedebasdep"/>
          <w:lang w:val="en-US"/>
        </w:rPr>
        <w:t>12</w:t>
      </w:r>
      <w:r w:rsidRPr="00F219F2">
        <w:rPr>
          <w:lang w:val="en-US"/>
        </w:rPr>
        <w:tab/>
      </w:r>
      <w:r w:rsidRPr="00F219F2">
        <w:t>Resolution</w:t>
      </w:r>
      <w:r w:rsidRPr="00F219F2">
        <w:rPr>
          <w:lang w:val="en-US"/>
        </w:rPr>
        <w:t> </w:t>
      </w:r>
      <w:r w:rsidRPr="00F219F2">
        <w:rPr>
          <w:b/>
          <w:lang w:val="en-US"/>
        </w:rPr>
        <w:t>49</w:t>
      </w:r>
      <w:r w:rsidRPr="00F219F2">
        <w:rPr>
          <w:lang w:val="en-US"/>
        </w:rPr>
        <w:t xml:space="preserve"> </w:t>
      </w:r>
      <w:r w:rsidRPr="00F219F2">
        <w:rPr>
          <w:b/>
          <w:bCs/>
          <w:lang w:val="en-US"/>
        </w:rPr>
        <w:t>(Rev.WRC</w:t>
      </w:r>
      <w:r w:rsidRPr="00F219F2">
        <w:rPr>
          <w:b/>
          <w:bCs/>
          <w:lang w:val="en-US"/>
        </w:rPr>
        <w:noBreakHyphen/>
        <w:t>15)</w:t>
      </w:r>
      <w:r w:rsidRPr="00F219F2">
        <w:rPr>
          <w:lang w:val="en-US"/>
        </w:rPr>
        <w:t xml:space="preserve"> applies.</w:t>
      </w:r>
      <w:r w:rsidRPr="00F219F2">
        <w:rPr>
          <w:sz w:val="16"/>
          <w:lang w:val="en-US"/>
        </w:rPr>
        <w:t>     (</w:t>
      </w:r>
      <w:r w:rsidRPr="00F219F2">
        <w:rPr>
          <w:sz w:val="16"/>
          <w:szCs w:val="16"/>
          <w:lang w:val="en-US"/>
        </w:rPr>
        <w:t>WRC</w:t>
      </w:r>
      <w:r w:rsidRPr="00F219F2">
        <w:rPr>
          <w:sz w:val="16"/>
          <w:szCs w:val="16"/>
          <w:lang w:val="en-US"/>
        </w:rPr>
        <w:noBreakHyphen/>
        <w:t>15)</w:t>
      </w:r>
    </w:p>
  </w:footnote>
  <w:footnote w:id="15">
    <w:p w14:paraId="208A97F7" w14:textId="77777777" w:rsidR="00480E34" w:rsidRPr="00F219F2" w:rsidRDefault="00CE1DDC" w:rsidP="00496979">
      <w:pPr>
        <w:pStyle w:val="Notedebasdepage"/>
        <w:rPr>
          <w:lang w:val="en-US"/>
        </w:rPr>
      </w:pPr>
      <w:r w:rsidRPr="00F219F2">
        <w:rPr>
          <w:rStyle w:val="Appelnotedebasdep"/>
        </w:rPr>
        <w:t>14</w:t>
      </w:r>
      <w:r w:rsidRPr="00F219F2">
        <w:rPr>
          <w:rStyle w:val="Appelnotedebasdep"/>
          <w:i/>
          <w:iCs/>
        </w:rPr>
        <w:t>ter</w:t>
      </w:r>
      <w:r w:rsidRPr="00F219F2">
        <w:t xml:space="preserve"> The date of bringing back into use of a frequency assignment to a space station in the geostationary-satellite orbit shall be the date of the commencement of the 90-day period defined below. A frequency assignment to a space station in the geostationary-satellite orbit shall be considered as having been brought back into use when a space station in the geostationary-satellite orbit with the capability of transmitting or receiving that frequency assignment has been deployed and maintained at the notified orbital position for a continuous period of 90 days. The notifying administration shall inform the Bureau within 30 days from the end of the 90-day period. Resolution </w:t>
      </w:r>
      <w:r w:rsidRPr="00F219F2">
        <w:rPr>
          <w:b/>
          <w:bCs/>
        </w:rPr>
        <w:t>40 (Rev.WRC</w:t>
      </w:r>
      <w:r w:rsidRPr="00F219F2">
        <w:rPr>
          <w:b/>
          <w:bCs/>
        </w:rPr>
        <w:noBreakHyphen/>
        <w:t>19)</w:t>
      </w:r>
      <w:r w:rsidRPr="00F219F2">
        <w:t xml:space="preserve"> shall apply.</w:t>
      </w:r>
      <w:r w:rsidRPr="00F219F2">
        <w:rPr>
          <w:sz w:val="16"/>
          <w:szCs w:val="16"/>
        </w:rPr>
        <w:t>       (WRC</w:t>
      </w:r>
      <w:r w:rsidRPr="00F219F2">
        <w:rPr>
          <w:sz w:val="16"/>
          <w:szCs w:val="16"/>
        </w:rPr>
        <w:noBreakHyphen/>
        <w:t>19)</w:t>
      </w:r>
    </w:p>
  </w:footnote>
  <w:footnote w:id="16">
    <w:p w14:paraId="71C5C772" w14:textId="77777777" w:rsidR="00F219F2" w:rsidRPr="009A3BC6" w:rsidRDefault="00F219F2" w:rsidP="00F219F2">
      <w:pPr>
        <w:pStyle w:val="Notedebasdepage"/>
        <w:rPr>
          <w:ins w:id="57" w:author="PTB-7" w:date="2023-04-25T16:33:00Z"/>
        </w:rPr>
      </w:pPr>
      <w:ins w:id="58" w:author="PTB-7" w:date="2023-04-25T16:33:00Z">
        <w:r w:rsidRPr="00F219F2">
          <w:rPr>
            <w:rStyle w:val="Appelnotedebasdep"/>
          </w:rPr>
          <w:t>14</w:t>
        </w:r>
        <w:r w:rsidRPr="00F219F2">
          <w:rPr>
            <w:rStyle w:val="Appelnotedebasdep"/>
            <w:i/>
            <w:iCs/>
          </w:rPr>
          <w:t>quater</w:t>
        </w:r>
        <w:r w:rsidRPr="00F219F2">
          <w:t xml:space="preserve"> If the notifying administration has informed the Bureau of the date of commencement of the 90</w:t>
        </w:r>
        <w:r w:rsidRPr="00F219F2">
          <w:noBreakHyphen/>
          <w:t>day bringing back into use period, but, as of 15 days after the end of the 90-day bringing back into use period has not yet informed the Bureau of</w:t>
        </w:r>
        <w:r w:rsidRPr="00F219F2">
          <w:rPr>
            <w:color w:val="000000" w:themeColor="text1"/>
          </w:rPr>
          <w:t xml:space="preserve"> the completion of the bringing back into use period as per </w:t>
        </w:r>
        <w:r w:rsidRPr="00F219F2">
          <w:rPr>
            <w:rStyle w:val="apple-converted-space"/>
          </w:rPr>
          <w:t>footnote </w:t>
        </w:r>
        <w:r w:rsidRPr="00F219F2">
          <w:rPr>
            <w:color w:val="000000" w:themeColor="text1"/>
          </w:rPr>
          <w:t>14</w:t>
        </w:r>
        <w:r w:rsidRPr="00F219F2">
          <w:rPr>
            <w:i/>
            <w:iCs/>
            <w:color w:val="000000" w:themeColor="text1"/>
          </w:rPr>
          <w:t>ter</w:t>
        </w:r>
        <w:r w:rsidRPr="00F219F2">
          <w:t xml:space="preserve">, the Bureau shall promptly send the notifying administration a reminder of the obligation to inform the Bureau of the completion of the bringing back into use period under </w:t>
        </w:r>
        <w:r w:rsidRPr="00F219F2">
          <w:rPr>
            <w:rStyle w:val="apple-converted-space"/>
          </w:rPr>
          <w:t>footnote 14</w:t>
        </w:r>
        <w:r w:rsidRPr="00F219F2">
          <w:rPr>
            <w:rStyle w:val="apple-converted-space"/>
            <w:i/>
            <w:iCs/>
          </w:rPr>
          <w:t>ter</w:t>
        </w:r>
        <w:r w:rsidRPr="00F219F2">
          <w:t>.</w:t>
        </w:r>
        <w:r w:rsidRPr="00F219F2">
          <w:rPr>
            <w:rStyle w:val="apple-converted-space"/>
            <w:sz w:val="16"/>
            <w:szCs w:val="16"/>
          </w:rPr>
          <w:t>     (WRC</w:t>
        </w:r>
        <w:r w:rsidRPr="00F219F2">
          <w:rPr>
            <w:rStyle w:val="apple-converted-space"/>
            <w:sz w:val="16"/>
            <w:szCs w:val="16"/>
          </w:rPr>
          <w:noBreakHyphen/>
          <w:t>23)</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75E7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E8060BB" w14:textId="77777777" w:rsidR="00A066F1" w:rsidRPr="00A066F1" w:rsidRDefault="00BC75DE" w:rsidP="00241FA2">
    <w:pPr>
      <w:pStyle w:val="En-tte"/>
    </w:pPr>
    <w:r>
      <w:t>WRC</w:t>
    </w:r>
    <w:r w:rsidR="006D70B0">
      <w:t>23</w:t>
    </w:r>
    <w:r w:rsidR="00A066F1">
      <w:t>/</w:t>
    </w:r>
    <w:bookmarkStart w:id="61" w:name="OLE_LINK1"/>
    <w:bookmarkStart w:id="62" w:name="OLE_LINK2"/>
    <w:bookmarkStart w:id="63" w:name="OLE_LINK3"/>
    <w:r w:rsidR="00EB55C6">
      <w:t>4775(Add.22)(Add.6)</w:t>
    </w:r>
    <w:bookmarkEnd w:id="61"/>
    <w:bookmarkEnd w:id="62"/>
    <w:bookmarkEnd w:id="6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2">
    <w15:presenceInfo w15:providerId="None" w15:userId="Author2"/>
  </w15:person>
  <w15:person w15:author="Limousin, Catherine">
    <w15:presenceInfo w15:providerId="AD" w15:userId="S::catherine.limousin@itu.int::f989ae12-b841-415c-86df-5ec5cb96e9e1"/>
  </w15:person>
  <w15:person w15:author="ITU">
    <w15:presenceInfo w15:providerId="None" w15:userId="ITU"/>
  </w15:person>
  <w15:person w15:author="PTB-7">
    <w15:presenceInfo w15:providerId="None" w15:userId="PT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A4805"/>
    <w:rsid w:val="001C3B5F"/>
    <w:rsid w:val="001D058F"/>
    <w:rsid w:val="001E2AB9"/>
    <w:rsid w:val="001E61A3"/>
    <w:rsid w:val="002009EA"/>
    <w:rsid w:val="00202756"/>
    <w:rsid w:val="00202CA0"/>
    <w:rsid w:val="00216B6D"/>
    <w:rsid w:val="0022757F"/>
    <w:rsid w:val="00241FA2"/>
    <w:rsid w:val="00271316"/>
    <w:rsid w:val="002B349C"/>
    <w:rsid w:val="002D58BE"/>
    <w:rsid w:val="002F4747"/>
    <w:rsid w:val="00302605"/>
    <w:rsid w:val="00354F69"/>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166E1"/>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6904"/>
    <w:rsid w:val="006D70B0"/>
    <w:rsid w:val="006E3D45"/>
    <w:rsid w:val="0070607A"/>
    <w:rsid w:val="007149F9"/>
    <w:rsid w:val="00721FD4"/>
    <w:rsid w:val="00733A30"/>
    <w:rsid w:val="00745AEE"/>
    <w:rsid w:val="00750F10"/>
    <w:rsid w:val="007742CA"/>
    <w:rsid w:val="00790D70"/>
    <w:rsid w:val="007A6F1F"/>
    <w:rsid w:val="007B6292"/>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9744C"/>
    <w:rsid w:val="00AA0B18"/>
    <w:rsid w:val="00AA3C65"/>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14BE"/>
    <w:rsid w:val="00C54517"/>
    <w:rsid w:val="00C56F70"/>
    <w:rsid w:val="00C57B91"/>
    <w:rsid w:val="00C64CD8"/>
    <w:rsid w:val="00C82695"/>
    <w:rsid w:val="00C97C68"/>
    <w:rsid w:val="00CA1A47"/>
    <w:rsid w:val="00CA3DFC"/>
    <w:rsid w:val="00CB44E5"/>
    <w:rsid w:val="00CC247A"/>
    <w:rsid w:val="00CE1DDC"/>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54B2"/>
    <w:rsid w:val="00EB55C6"/>
    <w:rsid w:val="00EF1932"/>
    <w:rsid w:val="00EF71B6"/>
    <w:rsid w:val="00F02766"/>
    <w:rsid w:val="00F05BD4"/>
    <w:rsid w:val="00F06473"/>
    <w:rsid w:val="00F219F2"/>
    <w:rsid w:val="00F320AA"/>
    <w:rsid w:val="00F6155B"/>
    <w:rsid w:val="00F65C19"/>
    <w:rsid w:val="00F822B0"/>
    <w:rsid w:val="00FB2FEA"/>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CF8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footnote tex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rtrefBold">
    <w:name w:val="Art_ref + Bold"/>
    <w:basedOn w:val="Artref"/>
    <w:rsid w:val="00F9677B"/>
    <w:rPr>
      <w:b/>
      <w:bCs/>
      <w:color w:val="auto"/>
    </w:rPr>
  </w:style>
  <w:style w:type="paragraph" w:customStyle="1" w:styleId="toc0">
    <w:name w:val="toc 0"/>
    <w:basedOn w:val="Normal"/>
    <w:next w:val="TM1"/>
    <w:rsid w:val="002B1880"/>
    <w:pPr>
      <w:tabs>
        <w:tab w:val="clear" w:pos="1134"/>
        <w:tab w:val="clear" w:pos="1871"/>
        <w:tab w:val="clear" w:pos="2268"/>
        <w:tab w:val="right" w:pos="9781"/>
      </w:tabs>
    </w:pPr>
    <w:rPr>
      <w:b/>
    </w:rPr>
  </w:style>
  <w:style w:type="paragraph" w:styleId="NormalWeb">
    <w:name w:val="Normal (Web)"/>
    <w:basedOn w:val="Normal"/>
    <w:uiPriority w:val="99"/>
    <w:unhideWhenUsed/>
    <w:rsid w:val="001E2AB9"/>
    <w:pPr>
      <w:tabs>
        <w:tab w:val="clear" w:pos="1134"/>
        <w:tab w:val="clear" w:pos="1871"/>
        <w:tab w:val="clear" w:pos="2268"/>
      </w:tabs>
      <w:overflowPunct/>
      <w:autoSpaceDE/>
      <w:autoSpaceDN/>
      <w:adjustRightInd/>
      <w:spacing w:before="100" w:beforeAutospacing="1" w:after="100" w:afterAutospacing="1"/>
      <w:textAlignment w:val="auto"/>
    </w:pPr>
    <w:rPr>
      <w:rFonts w:eastAsia="Batang"/>
      <w:szCs w:val="24"/>
      <w:lang w:val="en-US"/>
    </w:rPr>
  </w:style>
  <w:style w:type="character" w:customStyle="1" w:styleId="apple-converted-space">
    <w:name w:val="apple-converted-space"/>
    <w:basedOn w:val="Policepardfaut"/>
    <w:rsid w:val="001E2AB9"/>
  </w:style>
  <w:style w:type="paragraph" w:styleId="Rvision">
    <w:name w:val="Revision"/>
    <w:hidden/>
    <w:uiPriority w:val="99"/>
    <w:semiHidden/>
    <w:rsid w:val="001E2AB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R23-WRC23-C-4775!A22-A6!MSW-E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86682A-5D5B-49D9-8598-A1FED2AB8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B5D986-CCF8-4826-BBC0-D3D8C48C8A95}">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customXml/itemProps5.xml><?xml version="1.0" encoding="utf-8"?>
<ds:datastoreItem xmlns:ds="http://schemas.openxmlformats.org/officeDocument/2006/customXml" ds:itemID="{E2612FE9-6688-448B-A6CE-4EC223C940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2336</Words>
  <Characters>12332</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R23-WRC23-C-4775!A22-A6!MSW-E</vt:lpstr>
    </vt:vector>
  </TitlesOfParts>
  <Manager>General Secretariat - Pool</Manager>
  <Company>International Telecommunication Union (ITU)</Company>
  <LinksUpToDate>false</LinksUpToDate>
  <CharactersWithSpaces>14639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R23-WRC23-C-4775!A22-A6!MSW-E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2023-05-30T17:32:00Z</dcterms:created>
  <dcterms:modified xsi:type="dcterms:W3CDTF">2023-05-30T17:32:00Z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